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D49B2" w14:textId="77777777" w:rsidR="003442FB" w:rsidRPr="00302E20" w:rsidRDefault="003442FB">
      <w:pPr>
        <w:rPr>
          <w:b/>
          <w:i/>
        </w:rPr>
      </w:pPr>
    </w:p>
    <w:p w14:paraId="71010BF3" w14:textId="319B7554" w:rsidR="003442FB" w:rsidRPr="00302E20" w:rsidRDefault="003442FB">
      <w:pPr>
        <w:rPr>
          <w:b/>
          <w:i/>
          <w:sz w:val="40"/>
          <w:szCs w:val="40"/>
        </w:rPr>
      </w:pPr>
      <w:r w:rsidRPr="3F3E4739">
        <w:rPr>
          <w:b/>
          <w:i/>
          <w:sz w:val="40"/>
          <w:szCs w:val="40"/>
        </w:rPr>
        <w:t xml:space="preserve">STCP 14-1 Issue </w:t>
      </w:r>
      <w:r w:rsidR="000228C8" w:rsidRPr="3F3E4739">
        <w:rPr>
          <w:b/>
          <w:i/>
          <w:sz w:val="40"/>
          <w:szCs w:val="40"/>
        </w:rPr>
        <w:t>0</w:t>
      </w:r>
      <w:r w:rsidR="007948FC" w:rsidRPr="3F3E4739">
        <w:rPr>
          <w:b/>
          <w:i/>
          <w:sz w:val="40"/>
          <w:szCs w:val="40"/>
        </w:rPr>
        <w:t>1</w:t>
      </w:r>
      <w:r w:rsidR="00FC2E31">
        <w:rPr>
          <w:b/>
          <w:bCs/>
          <w:i/>
          <w:iCs/>
          <w:sz w:val="40"/>
          <w:szCs w:val="40"/>
        </w:rPr>
        <w:t>6</w:t>
      </w:r>
      <w:r w:rsidR="000228C8" w:rsidRPr="3F3E4739">
        <w:rPr>
          <w:b/>
          <w:i/>
          <w:sz w:val="40"/>
          <w:szCs w:val="40"/>
        </w:rPr>
        <w:t xml:space="preserve"> </w:t>
      </w:r>
      <w:bookmarkStart w:id="0" w:name="OLE_LINK1"/>
      <w:bookmarkStart w:id="1" w:name="OLE_LINK2"/>
      <w:r w:rsidRPr="3F3E4739">
        <w:rPr>
          <w:b/>
          <w:i/>
          <w:sz w:val="40"/>
          <w:szCs w:val="40"/>
        </w:rPr>
        <w:t>Data Exchange for Charge Setting</w:t>
      </w:r>
      <w:r w:rsidR="00D14621" w:rsidRPr="3F3E4739">
        <w:rPr>
          <w:b/>
          <w:i/>
          <w:sz w:val="40"/>
          <w:szCs w:val="40"/>
        </w:rPr>
        <w:t xml:space="preserve"> </w:t>
      </w:r>
      <w:bookmarkEnd w:id="0"/>
      <w:bookmarkEnd w:id="1"/>
    </w:p>
    <w:p w14:paraId="503464C2" w14:textId="77777777" w:rsidR="003442FB" w:rsidRPr="00302E20" w:rsidRDefault="003442FB"/>
    <w:p w14:paraId="050A4D82" w14:textId="77777777" w:rsidR="003442FB" w:rsidRPr="00302E20" w:rsidRDefault="003442FB">
      <w:pPr>
        <w:pStyle w:val="Head2"/>
        <w:rPr>
          <w:sz w:val="24"/>
        </w:rPr>
      </w:pPr>
      <w:r w:rsidRPr="00302E20">
        <w:rPr>
          <w:sz w:val="24"/>
        </w:rPr>
        <w:t>STC Procedure Document Authorisation</w:t>
      </w:r>
    </w:p>
    <w:p w14:paraId="774C1E55" w14:textId="77777777" w:rsidR="003442FB" w:rsidRPr="00302E20" w:rsidRDefault="003442FB">
      <w:pPr>
        <w:pStyle w:val="Head2"/>
        <w:rPr>
          <w:sz w:val="24"/>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3442FB" w:rsidRPr="00302E20" w14:paraId="15BA8B8C" w14:textId="77777777" w:rsidTr="00C03817">
        <w:tc>
          <w:tcPr>
            <w:tcW w:w="2518" w:type="dxa"/>
          </w:tcPr>
          <w:p w14:paraId="3E34A63B" w14:textId="77777777" w:rsidR="003442FB" w:rsidRPr="00302E20" w:rsidRDefault="00C8250E">
            <w:pPr>
              <w:spacing w:before="120"/>
              <w:jc w:val="center"/>
              <w:rPr>
                <w:b/>
                <w:color w:val="000000"/>
              </w:rPr>
            </w:pPr>
            <w:r>
              <w:rPr>
                <w:b/>
                <w:color w:val="000000"/>
              </w:rPr>
              <w:t>Party</w:t>
            </w:r>
          </w:p>
        </w:tc>
        <w:tc>
          <w:tcPr>
            <w:tcW w:w="2126" w:type="dxa"/>
          </w:tcPr>
          <w:p w14:paraId="04D9E8F3" w14:textId="77777777" w:rsidR="003442FB" w:rsidRPr="00302E20" w:rsidRDefault="003442FB">
            <w:pPr>
              <w:spacing w:before="120"/>
              <w:jc w:val="center"/>
              <w:rPr>
                <w:b/>
                <w:color w:val="000000"/>
              </w:rPr>
            </w:pPr>
            <w:r w:rsidRPr="00302E20">
              <w:rPr>
                <w:b/>
                <w:color w:val="000000"/>
              </w:rPr>
              <w:t>Name of Party Representative</w:t>
            </w:r>
          </w:p>
        </w:tc>
        <w:tc>
          <w:tcPr>
            <w:tcW w:w="2552" w:type="dxa"/>
          </w:tcPr>
          <w:p w14:paraId="36CA58A4" w14:textId="77777777" w:rsidR="003442FB" w:rsidRPr="00302E20" w:rsidRDefault="003442FB">
            <w:pPr>
              <w:spacing w:before="120"/>
              <w:jc w:val="center"/>
              <w:rPr>
                <w:b/>
                <w:color w:val="000000"/>
              </w:rPr>
            </w:pPr>
            <w:r w:rsidRPr="00302E20">
              <w:rPr>
                <w:b/>
                <w:color w:val="000000"/>
              </w:rPr>
              <w:t>Signature</w:t>
            </w:r>
          </w:p>
        </w:tc>
        <w:tc>
          <w:tcPr>
            <w:tcW w:w="1276" w:type="dxa"/>
          </w:tcPr>
          <w:p w14:paraId="0BB7656C" w14:textId="77777777" w:rsidR="003442FB" w:rsidRPr="00302E20" w:rsidRDefault="003442FB">
            <w:pPr>
              <w:spacing w:before="120"/>
              <w:jc w:val="center"/>
              <w:rPr>
                <w:b/>
                <w:color w:val="000000"/>
              </w:rPr>
            </w:pPr>
            <w:r w:rsidRPr="00302E20">
              <w:rPr>
                <w:b/>
                <w:color w:val="000000"/>
              </w:rPr>
              <w:t>Date</w:t>
            </w:r>
          </w:p>
        </w:tc>
      </w:tr>
      <w:tr w:rsidR="00F815B9" w:rsidRPr="00302E20" w14:paraId="47BCBF91" w14:textId="77777777" w:rsidTr="00C03817">
        <w:trPr>
          <w:trHeight w:val="630"/>
        </w:trPr>
        <w:tc>
          <w:tcPr>
            <w:tcW w:w="2518" w:type="dxa"/>
            <w:vAlign w:val="center"/>
          </w:tcPr>
          <w:p w14:paraId="30882CE3" w14:textId="77777777" w:rsidR="00F815B9" w:rsidRPr="00302E20" w:rsidRDefault="003D39D7">
            <w:pPr>
              <w:autoSpaceDE w:val="0"/>
              <w:autoSpaceDN w:val="0"/>
              <w:adjustRightInd w:val="0"/>
              <w:spacing w:after="0"/>
              <w:rPr>
                <w:lang w:eastAsia="en-GB"/>
              </w:rPr>
            </w:pPr>
            <w:r>
              <w:rPr>
                <w:lang w:eastAsia="en-GB"/>
              </w:rPr>
              <w:t>The Company</w:t>
            </w:r>
          </w:p>
        </w:tc>
        <w:tc>
          <w:tcPr>
            <w:tcW w:w="2126" w:type="dxa"/>
            <w:vAlign w:val="center"/>
          </w:tcPr>
          <w:p w14:paraId="732ECEB0" w14:textId="77777777" w:rsidR="00F815B9" w:rsidRPr="00302E20" w:rsidRDefault="00F815B9">
            <w:pPr>
              <w:rPr>
                <w:color w:val="000000"/>
              </w:rPr>
            </w:pPr>
          </w:p>
        </w:tc>
        <w:tc>
          <w:tcPr>
            <w:tcW w:w="2552" w:type="dxa"/>
            <w:vAlign w:val="center"/>
          </w:tcPr>
          <w:p w14:paraId="65BC280D" w14:textId="77777777" w:rsidR="00F815B9" w:rsidRPr="00302E20" w:rsidRDefault="00F815B9">
            <w:pPr>
              <w:rPr>
                <w:color w:val="000000"/>
              </w:rPr>
            </w:pPr>
          </w:p>
        </w:tc>
        <w:tc>
          <w:tcPr>
            <w:tcW w:w="1276" w:type="dxa"/>
            <w:vAlign w:val="center"/>
          </w:tcPr>
          <w:p w14:paraId="7E596D22" w14:textId="77777777" w:rsidR="00F815B9" w:rsidRPr="00302E20" w:rsidRDefault="00F815B9">
            <w:pPr>
              <w:rPr>
                <w:color w:val="000000"/>
              </w:rPr>
            </w:pPr>
          </w:p>
        </w:tc>
      </w:tr>
      <w:tr w:rsidR="003442FB" w:rsidRPr="00302E20" w14:paraId="5D3EA1CF" w14:textId="77777777" w:rsidTr="00C03817">
        <w:trPr>
          <w:trHeight w:val="630"/>
        </w:trPr>
        <w:tc>
          <w:tcPr>
            <w:tcW w:w="2518" w:type="dxa"/>
            <w:vAlign w:val="center"/>
          </w:tcPr>
          <w:p w14:paraId="2F0DEE3A" w14:textId="77777777" w:rsidR="003442FB" w:rsidRPr="00302E20" w:rsidRDefault="003442FB">
            <w:pPr>
              <w:autoSpaceDE w:val="0"/>
              <w:autoSpaceDN w:val="0"/>
              <w:adjustRightInd w:val="0"/>
              <w:spacing w:after="0"/>
              <w:rPr>
                <w:lang w:eastAsia="en-GB"/>
              </w:rPr>
            </w:pPr>
            <w:r w:rsidRPr="00302E20">
              <w:rPr>
                <w:lang w:eastAsia="en-GB"/>
              </w:rPr>
              <w:t>National Grid</w:t>
            </w:r>
          </w:p>
          <w:p w14:paraId="4478E4A9" w14:textId="77777777" w:rsidR="003442FB" w:rsidRPr="00302E20" w:rsidRDefault="003442FB">
            <w:pPr>
              <w:spacing w:after="0"/>
              <w:rPr>
                <w:color w:val="000000"/>
              </w:rPr>
            </w:pPr>
            <w:r w:rsidRPr="00302E20">
              <w:rPr>
                <w:lang w:eastAsia="en-GB"/>
              </w:rPr>
              <w:t>Electricity Transmission plc</w:t>
            </w:r>
          </w:p>
        </w:tc>
        <w:tc>
          <w:tcPr>
            <w:tcW w:w="2126" w:type="dxa"/>
            <w:vAlign w:val="center"/>
          </w:tcPr>
          <w:p w14:paraId="6CE90D12" w14:textId="77777777" w:rsidR="003442FB" w:rsidRPr="00302E20" w:rsidRDefault="003442FB">
            <w:pPr>
              <w:rPr>
                <w:color w:val="000000"/>
              </w:rPr>
            </w:pPr>
          </w:p>
        </w:tc>
        <w:tc>
          <w:tcPr>
            <w:tcW w:w="2552" w:type="dxa"/>
            <w:vAlign w:val="center"/>
          </w:tcPr>
          <w:p w14:paraId="43A75809" w14:textId="77777777" w:rsidR="003442FB" w:rsidRPr="00302E20" w:rsidRDefault="003442FB">
            <w:pPr>
              <w:rPr>
                <w:color w:val="000000"/>
              </w:rPr>
            </w:pPr>
          </w:p>
        </w:tc>
        <w:tc>
          <w:tcPr>
            <w:tcW w:w="1276" w:type="dxa"/>
            <w:vAlign w:val="center"/>
          </w:tcPr>
          <w:p w14:paraId="05E92BB6" w14:textId="77777777" w:rsidR="003442FB" w:rsidRPr="00302E20" w:rsidRDefault="003442FB">
            <w:pPr>
              <w:rPr>
                <w:color w:val="000000"/>
              </w:rPr>
            </w:pPr>
          </w:p>
        </w:tc>
      </w:tr>
      <w:tr w:rsidR="003442FB" w:rsidRPr="00302E20" w14:paraId="40D0FF37" w14:textId="77777777" w:rsidTr="00C03817">
        <w:trPr>
          <w:trHeight w:val="630"/>
        </w:trPr>
        <w:tc>
          <w:tcPr>
            <w:tcW w:w="2518" w:type="dxa"/>
            <w:vAlign w:val="center"/>
          </w:tcPr>
          <w:p w14:paraId="46D260FC" w14:textId="77777777" w:rsidR="003442FB" w:rsidRPr="00302E20" w:rsidRDefault="003442FB">
            <w:pPr>
              <w:rPr>
                <w:color w:val="000000"/>
              </w:rPr>
            </w:pPr>
            <w:r w:rsidRPr="00302E20">
              <w:rPr>
                <w:lang w:eastAsia="en-GB"/>
              </w:rPr>
              <w:t>SP Transmission Ltd</w:t>
            </w:r>
          </w:p>
        </w:tc>
        <w:tc>
          <w:tcPr>
            <w:tcW w:w="2126" w:type="dxa"/>
            <w:vAlign w:val="center"/>
          </w:tcPr>
          <w:p w14:paraId="0FDF74C6" w14:textId="77777777" w:rsidR="003442FB" w:rsidRPr="00302E20" w:rsidRDefault="003442FB">
            <w:pPr>
              <w:rPr>
                <w:color w:val="000000"/>
              </w:rPr>
            </w:pPr>
          </w:p>
        </w:tc>
        <w:tc>
          <w:tcPr>
            <w:tcW w:w="2552" w:type="dxa"/>
            <w:vAlign w:val="center"/>
          </w:tcPr>
          <w:p w14:paraId="0A8F7F83" w14:textId="77777777" w:rsidR="003442FB" w:rsidRPr="00302E20" w:rsidRDefault="003442FB">
            <w:pPr>
              <w:rPr>
                <w:color w:val="000000"/>
              </w:rPr>
            </w:pPr>
          </w:p>
        </w:tc>
        <w:tc>
          <w:tcPr>
            <w:tcW w:w="1276" w:type="dxa"/>
            <w:vAlign w:val="center"/>
          </w:tcPr>
          <w:p w14:paraId="3E1B852E" w14:textId="77777777" w:rsidR="003442FB" w:rsidRPr="00302E20" w:rsidRDefault="003442FB">
            <w:pPr>
              <w:rPr>
                <w:color w:val="000000"/>
              </w:rPr>
            </w:pPr>
          </w:p>
        </w:tc>
      </w:tr>
      <w:tr w:rsidR="003442FB" w:rsidRPr="00302E20" w14:paraId="7D757B57" w14:textId="77777777" w:rsidTr="00C03817">
        <w:trPr>
          <w:trHeight w:val="630"/>
        </w:trPr>
        <w:tc>
          <w:tcPr>
            <w:tcW w:w="2518" w:type="dxa"/>
            <w:vAlign w:val="center"/>
          </w:tcPr>
          <w:p w14:paraId="2CDBC217" w14:textId="77777777" w:rsidR="003442FB" w:rsidRPr="00302E20" w:rsidRDefault="003442FB">
            <w:pPr>
              <w:autoSpaceDE w:val="0"/>
              <w:autoSpaceDN w:val="0"/>
              <w:adjustRightInd w:val="0"/>
              <w:rPr>
                <w:lang w:eastAsia="en-GB"/>
              </w:rPr>
            </w:pPr>
            <w:r w:rsidRPr="00302E20">
              <w:rPr>
                <w:lang w:eastAsia="en-GB"/>
              </w:rPr>
              <w:t>Scottish Hydro-Electric</w:t>
            </w:r>
          </w:p>
          <w:p w14:paraId="05B1AF6C" w14:textId="77777777" w:rsidR="003442FB" w:rsidRPr="00302E20" w:rsidRDefault="003442FB">
            <w:pPr>
              <w:rPr>
                <w:color w:val="000000"/>
              </w:rPr>
            </w:pPr>
            <w:r w:rsidRPr="00302E20">
              <w:rPr>
                <w:lang w:eastAsia="en-GB"/>
              </w:rPr>
              <w:t>Transmission</w:t>
            </w:r>
          </w:p>
        </w:tc>
        <w:tc>
          <w:tcPr>
            <w:tcW w:w="2126" w:type="dxa"/>
            <w:vAlign w:val="center"/>
          </w:tcPr>
          <w:p w14:paraId="0CA36528" w14:textId="77777777" w:rsidR="003442FB" w:rsidRPr="00302E20" w:rsidRDefault="003442FB">
            <w:pPr>
              <w:rPr>
                <w:color w:val="000000"/>
              </w:rPr>
            </w:pPr>
          </w:p>
        </w:tc>
        <w:tc>
          <w:tcPr>
            <w:tcW w:w="2552" w:type="dxa"/>
            <w:vAlign w:val="center"/>
          </w:tcPr>
          <w:p w14:paraId="736C555E" w14:textId="77777777" w:rsidR="003442FB" w:rsidRPr="00302E20" w:rsidRDefault="003442FB">
            <w:pPr>
              <w:rPr>
                <w:color w:val="000000"/>
              </w:rPr>
            </w:pPr>
          </w:p>
        </w:tc>
        <w:tc>
          <w:tcPr>
            <w:tcW w:w="1276" w:type="dxa"/>
            <w:vAlign w:val="center"/>
          </w:tcPr>
          <w:p w14:paraId="1E13ECF0" w14:textId="77777777" w:rsidR="003442FB" w:rsidRPr="00302E20" w:rsidRDefault="003442FB">
            <w:pPr>
              <w:rPr>
                <w:color w:val="000000"/>
              </w:rPr>
            </w:pPr>
          </w:p>
        </w:tc>
      </w:tr>
      <w:tr w:rsidR="005E2567" w:rsidRPr="00302E20" w14:paraId="40D59AF9" w14:textId="77777777" w:rsidTr="00C03817">
        <w:trPr>
          <w:trHeight w:val="630"/>
        </w:trPr>
        <w:tc>
          <w:tcPr>
            <w:tcW w:w="2518" w:type="dxa"/>
            <w:vAlign w:val="center"/>
          </w:tcPr>
          <w:p w14:paraId="1F09B5BD" w14:textId="77777777" w:rsidR="005E2567" w:rsidRPr="00302E20" w:rsidRDefault="00C8250E">
            <w:pPr>
              <w:autoSpaceDE w:val="0"/>
              <w:autoSpaceDN w:val="0"/>
              <w:adjustRightInd w:val="0"/>
              <w:rPr>
                <w:lang w:eastAsia="en-GB"/>
              </w:rPr>
            </w:pPr>
            <w:r>
              <w:rPr>
                <w:lang w:eastAsia="en-GB"/>
              </w:rPr>
              <w:t>Offshore Transmission Owners</w:t>
            </w:r>
          </w:p>
        </w:tc>
        <w:tc>
          <w:tcPr>
            <w:tcW w:w="2126" w:type="dxa"/>
            <w:vAlign w:val="center"/>
          </w:tcPr>
          <w:p w14:paraId="528DD453" w14:textId="77777777" w:rsidR="005E2567" w:rsidRPr="00302E20" w:rsidRDefault="005E2567">
            <w:pPr>
              <w:rPr>
                <w:color w:val="000000"/>
              </w:rPr>
            </w:pPr>
          </w:p>
        </w:tc>
        <w:tc>
          <w:tcPr>
            <w:tcW w:w="2552" w:type="dxa"/>
            <w:vAlign w:val="center"/>
          </w:tcPr>
          <w:p w14:paraId="261744A1" w14:textId="77777777" w:rsidR="005E2567" w:rsidRPr="00302E20" w:rsidRDefault="005E2567">
            <w:pPr>
              <w:rPr>
                <w:color w:val="000000"/>
              </w:rPr>
            </w:pPr>
          </w:p>
        </w:tc>
        <w:tc>
          <w:tcPr>
            <w:tcW w:w="1276" w:type="dxa"/>
            <w:vAlign w:val="center"/>
          </w:tcPr>
          <w:p w14:paraId="65B08B1C" w14:textId="77777777" w:rsidR="005E2567" w:rsidRPr="00302E20" w:rsidRDefault="005E2567">
            <w:pPr>
              <w:rPr>
                <w:color w:val="000000"/>
              </w:rPr>
            </w:pPr>
          </w:p>
        </w:tc>
      </w:tr>
      <w:tr w:rsidR="00C03817" w:rsidRPr="00302E20" w14:paraId="4D0EED8B" w14:textId="77777777" w:rsidTr="00C03817">
        <w:trPr>
          <w:trHeight w:val="630"/>
        </w:trPr>
        <w:tc>
          <w:tcPr>
            <w:tcW w:w="2518" w:type="dxa"/>
            <w:vAlign w:val="center"/>
          </w:tcPr>
          <w:p w14:paraId="04D71CCD" w14:textId="3700B986" w:rsidR="00C03817" w:rsidRDefault="00C03817" w:rsidP="00C03817">
            <w:pPr>
              <w:autoSpaceDE w:val="0"/>
              <w:autoSpaceDN w:val="0"/>
              <w:adjustRightInd w:val="0"/>
              <w:rPr>
                <w:lang w:eastAsia="en-GB"/>
              </w:rPr>
            </w:pPr>
            <w:r>
              <w:t>Competitively Appointed Transmission Owner</w:t>
            </w:r>
            <w:r w:rsidR="00883CAE">
              <w:t>s</w:t>
            </w:r>
          </w:p>
        </w:tc>
        <w:tc>
          <w:tcPr>
            <w:tcW w:w="2126" w:type="dxa"/>
            <w:vAlign w:val="center"/>
          </w:tcPr>
          <w:p w14:paraId="4B789E9E" w14:textId="77777777" w:rsidR="00C03817" w:rsidRPr="00302E20" w:rsidRDefault="00C03817" w:rsidP="00C03817">
            <w:pPr>
              <w:rPr>
                <w:color w:val="000000"/>
              </w:rPr>
            </w:pPr>
          </w:p>
        </w:tc>
        <w:tc>
          <w:tcPr>
            <w:tcW w:w="2552" w:type="dxa"/>
            <w:vAlign w:val="center"/>
          </w:tcPr>
          <w:p w14:paraId="6D69EB70" w14:textId="77777777" w:rsidR="00C03817" w:rsidRPr="00302E20" w:rsidRDefault="00C03817" w:rsidP="00C03817">
            <w:pPr>
              <w:rPr>
                <w:color w:val="000000"/>
              </w:rPr>
            </w:pPr>
          </w:p>
        </w:tc>
        <w:tc>
          <w:tcPr>
            <w:tcW w:w="1276" w:type="dxa"/>
            <w:vAlign w:val="center"/>
          </w:tcPr>
          <w:p w14:paraId="137A11F0" w14:textId="77777777" w:rsidR="00C03817" w:rsidRPr="00302E20" w:rsidRDefault="00C03817" w:rsidP="00C03817">
            <w:pPr>
              <w:rPr>
                <w:color w:val="000000"/>
              </w:rPr>
            </w:pPr>
          </w:p>
        </w:tc>
      </w:tr>
    </w:tbl>
    <w:p w14:paraId="5DA70837" w14:textId="77777777" w:rsidR="003442FB" w:rsidRPr="00302E20" w:rsidRDefault="003442FB"/>
    <w:p w14:paraId="6BF303F0" w14:textId="77777777" w:rsidR="003442FB" w:rsidRPr="00302E20" w:rsidRDefault="003442FB">
      <w:pPr>
        <w:pStyle w:val="Heading6"/>
        <w:spacing w:before="0" w:after="0"/>
      </w:pPr>
      <w:r w:rsidRPr="00302E20">
        <w:t>STC Procedure Change Control History</w:t>
      </w:r>
    </w:p>
    <w:p w14:paraId="64EB05D9" w14:textId="77777777" w:rsidR="003442FB" w:rsidRPr="00302E20" w:rsidRDefault="003442FB">
      <w:pPr>
        <w:spacing w:after="0"/>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857"/>
        <w:gridCol w:w="6784"/>
      </w:tblGrid>
      <w:tr w:rsidR="003442FB" w:rsidRPr="00302E20" w14:paraId="0531B27B" w14:textId="77777777" w:rsidTr="004E645F">
        <w:tc>
          <w:tcPr>
            <w:tcW w:w="1101" w:type="dxa"/>
          </w:tcPr>
          <w:p w14:paraId="274C32D2" w14:textId="50637BA6" w:rsidR="003442FB" w:rsidRPr="00302E20" w:rsidRDefault="003442FB">
            <w:r w:rsidRPr="00302E20">
              <w:t xml:space="preserve">Issue </w:t>
            </w:r>
            <w:r w:rsidR="001836A0">
              <w:t>00</w:t>
            </w:r>
            <w:r w:rsidRPr="00302E20">
              <w:t>1</w:t>
            </w:r>
          </w:p>
        </w:tc>
        <w:tc>
          <w:tcPr>
            <w:tcW w:w="1857" w:type="dxa"/>
          </w:tcPr>
          <w:p w14:paraId="314665BA" w14:textId="77777777" w:rsidR="003442FB" w:rsidRPr="00302E20" w:rsidRDefault="003442FB">
            <w:r w:rsidRPr="00302E20">
              <w:t>22/03/2005</w:t>
            </w:r>
          </w:p>
        </w:tc>
        <w:tc>
          <w:tcPr>
            <w:tcW w:w="6784" w:type="dxa"/>
          </w:tcPr>
          <w:p w14:paraId="74B95653" w14:textId="77777777" w:rsidR="003442FB" w:rsidRPr="00302E20" w:rsidRDefault="003442FB">
            <w:pPr>
              <w:pStyle w:val="Header"/>
              <w:tabs>
                <w:tab w:val="clear" w:pos="4153"/>
                <w:tab w:val="clear" w:pos="8306"/>
              </w:tabs>
            </w:pPr>
            <w:r w:rsidRPr="00302E20">
              <w:t>BETTA Go-Live version</w:t>
            </w:r>
          </w:p>
        </w:tc>
      </w:tr>
      <w:tr w:rsidR="003442FB" w:rsidRPr="00302E20" w14:paraId="4F1129B1" w14:textId="77777777" w:rsidTr="004E645F">
        <w:tc>
          <w:tcPr>
            <w:tcW w:w="1101" w:type="dxa"/>
          </w:tcPr>
          <w:p w14:paraId="5E98C3C4" w14:textId="525A6388" w:rsidR="003442FB" w:rsidRPr="00302E20" w:rsidRDefault="003442FB">
            <w:r w:rsidRPr="00302E20">
              <w:t xml:space="preserve">Issue </w:t>
            </w:r>
            <w:r w:rsidR="001836A0">
              <w:t>00</w:t>
            </w:r>
            <w:r w:rsidRPr="00302E20">
              <w:t>2</w:t>
            </w:r>
          </w:p>
        </w:tc>
        <w:tc>
          <w:tcPr>
            <w:tcW w:w="1857" w:type="dxa"/>
          </w:tcPr>
          <w:p w14:paraId="259B210E" w14:textId="77777777" w:rsidR="003442FB" w:rsidRPr="00302E20" w:rsidRDefault="003442FB">
            <w:r w:rsidRPr="00302E20">
              <w:t>04/07/2005</w:t>
            </w:r>
          </w:p>
        </w:tc>
        <w:tc>
          <w:tcPr>
            <w:tcW w:w="6784" w:type="dxa"/>
          </w:tcPr>
          <w:p w14:paraId="4B4FCA50" w14:textId="77777777" w:rsidR="003442FB" w:rsidRPr="00302E20" w:rsidRDefault="003442FB">
            <w:pPr>
              <w:pStyle w:val="Header"/>
              <w:tabs>
                <w:tab w:val="clear" w:pos="4153"/>
                <w:tab w:val="clear" w:pos="8306"/>
              </w:tabs>
            </w:pPr>
            <w:r w:rsidRPr="00302E20">
              <w:t>Issue 002 incorporating PA018</w:t>
            </w:r>
          </w:p>
        </w:tc>
      </w:tr>
      <w:tr w:rsidR="003442FB" w:rsidRPr="00302E20" w14:paraId="121DEC62" w14:textId="77777777" w:rsidTr="004E645F">
        <w:tc>
          <w:tcPr>
            <w:tcW w:w="1101" w:type="dxa"/>
          </w:tcPr>
          <w:p w14:paraId="607941D7" w14:textId="04D4FD98" w:rsidR="003442FB" w:rsidRPr="00302E20" w:rsidRDefault="003442FB">
            <w:r w:rsidRPr="00302E20">
              <w:t xml:space="preserve">Issue </w:t>
            </w:r>
            <w:r w:rsidR="001836A0">
              <w:t>00</w:t>
            </w:r>
            <w:r w:rsidRPr="00302E20">
              <w:t>3</w:t>
            </w:r>
          </w:p>
        </w:tc>
        <w:tc>
          <w:tcPr>
            <w:tcW w:w="1857" w:type="dxa"/>
          </w:tcPr>
          <w:p w14:paraId="26DFCD71" w14:textId="77777777" w:rsidR="003442FB" w:rsidRPr="00302E20" w:rsidRDefault="003442FB">
            <w:r w:rsidRPr="00302E20">
              <w:t>25/10/2005</w:t>
            </w:r>
          </w:p>
        </w:tc>
        <w:tc>
          <w:tcPr>
            <w:tcW w:w="6784" w:type="dxa"/>
          </w:tcPr>
          <w:p w14:paraId="72D936F3" w14:textId="77777777" w:rsidR="003442FB" w:rsidRPr="00302E20" w:rsidRDefault="003442FB">
            <w:pPr>
              <w:pStyle w:val="Header"/>
              <w:tabs>
                <w:tab w:val="clear" w:pos="4153"/>
                <w:tab w:val="clear" w:pos="8306"/>
              </w:tabs>
            </w:pPr>
            <w:r w:rsidRPr="00302E20">
              <w:t>Issue 003 incorporating PA034 &amp; PA037</w:t>
            </w:r>
          </w:p>
        </w:tc>
      </w:tr>
      <w:tr w:rsidR="000228C8" w:rsidRPr="00302E20" w14:paraId="1F873CD2" w14:textId="77777777" w:rsidTr="004E645F">
        <w:tc>
          <w:tcPr>
            <w:tcW w:w="1101" w:type="dxa"/>
          </w:tcPr>
          <w:p w14:paraId="210238DB" w14:textId="447168C6" w:rsidR="000228C8" w:rsidRPr="00302E20" w:rsidRDefault="000228C8">
            <w:r w:rsidRPr="00302E20">
              <w:t xml:space="preserve">Issue </w:t>
            </w:r>
            <w:r w:rsidR="001836A0">
              <w:t>00</w:t>
            </w:r>
            <w:r w:rsidRPr="00302E20">
              <w:t>4</w:t>
            </w:r>
          </w:p>
        </w:tc>
        <w:tc>
          <w:tcPr>
            <w:tcW w:w="1857" w:type="dxa"/>
          </w:tcPr>
          <w:p w14:paraId="6D4BE772" w14:textId="77777777" w:rsidR="000228C8" w:rsidRPr="00302E20" w:rsidRDefault="00CC1FDB">
            <w:r w:rsidRPr="00302E20">
              <w:t>20</w:t>
            </w:r>
            <w:r w:rsidR="000228C8" w:rsidRPr="00302E20">
              <w:t>/1</w:t>
            </w:r>
            <w:r w:rsidRPr="00302E20">
              <w:t>2</w:t>
            </w:r>
            <w:r w:rsidR="000228C8" w:rsidRPr="00302E20">
              <w:t>/2006</w:t>
            </w:r>
          </w:p>
        </w:tc>
        <w:tc>
          <w:tcPr>
            <w:tcW w:w="6784" w:type="dxa"/>
          </w:tcPr>
          <w:p w14:paraId="13FB01F8" w14:textId="77777777" w:rsidR="000228C8" w:rsidRPr="00302E20" w:rsidRDefault="000228C8">
            <w:pPr>
              <w:pStyle w:val="Header"/>
              <w:tabs>
                <w:tab w:val="clear" w:pos="4153"/>
                <w:tab w:val="clear" w:pos="8306"/>
              </w:tabs>
            </w:pPr>
            <w:r w:rsidRPr="00302E20">
              <w:t>Issue 004 incorporating PA047</w:t>
            </w:r>
          </w:p>
        </w:tc>
      </w:tr>
      <w:tr w:rsidR="006132A4" w:rsidRPr="00302E20" w14:paraId="58651AF6" w14:textId="77777777" w:rsidTr="004E645F">
        <w:tc>
          <w:tcPr>
            <w:tcW w:w="1101" w:type="dxa"/>
          </w:tcPr>
          <w:p w14:paraId="223500D5" w14:textId="5929AA80" w:rsidR="006132A4" w:rsidRPr="00302E20" w:rsidRDefault="006132A4">
            <w:r w:rsidRPr="00302E20">
              <w:t xml:space="preserve">Issue </w:t>
            </w:r>
            <w:r w:rsidR="001836A0">
              <w:t>00</w:t>
            </w:r>
            <w:r w:rsidRPr="00302E20">
              <w:t>5</w:t>
            </w:r>
          </w:p>
        </w:tc>
        <w:tc>
          <w:tcPr>
            <w:tcW w:w="1857" w:type="dxa"/>
          </w:tcPr>
          <w:p w14:paraId="666DBC39" w14:textId="77777777" w:rsidR="006132A4" w:rsidRPr="00302E20" w:rsidRDefault="006F28E1">
            <w:r>
              <w:t>1</w:t>
            </w:r>
            <w:r w:rsidR="00CC62CD">
              <w:t>8</w:t>
            </w:r>
            <w:r>
              <w:t>/09/</w:t>
            </w:r>
            <w:r w:rsidR="006132A4" w:rsidRPr="00302E20">
              <w:t>200</w:t>
            </w:r>
            <w:r w:rsidR="00D46394">
              <w:t>8</w:t>
            </w:r>
          </w:p>
        </w:tc>
        <w:tc>
          <w:tcPr>
            <w:tcW w:w="6784" w:type="dxa"/>
          </w:tcPr>
          <w:p w14:paraId="1ADAD68A" w14:textId="77777777" w:rsidR="006132A4" w:rsidRPr="00302E20" w:rsidRDefault="008153C3">
            <w:pPr>
              <w:pStyle w:val="Header"/>
              <w:tabs>
                <w:tab w:val="clear" w:pos="4153"/>
                <w:tab w:val="clear" w:pos="8306"/>
              </w:tabs>
            </w:pPr>
            <w:r>
              <w:t xml:space="preserve">Issue 005 incorporating </w:t>
            </w:r>
            <w:r w:rsidR="00E0410D">
              <w:t>PA</w:t>
            </w:r>
            <w:r w:rsidR="00EF1BFC">
              <w:t>05</w:t>
            </w:r>
            <w:r w:rsidR="008A2594">
              <w:t>3</w:t>
            </w:r>
          </w:p>
        </w:tc>
      </w:tr>
      <w:tr w:rsidR="00C8250E" w14:paraId="4126B82E" w14:textId="77777777" w:rsidTr="004E645F">
        <w:tc>
          <w:tcPr>
            <w:tcW w:w="1101" w:type="dxa"/>
          </w:tcPr>
          <w:p w14:paraId="39C83D5D" w14:textId="2E0F215C" w:rsidR="00C8250E" w:rsidRPr="00302E20" w:rsidRDefault="00C8250E">
            <w:r>
              <w:t xml:space="preserve">Issue </w:t>
            </w:r>
            <w:r w:rsidR="001836A0">
              <w:t>00</w:t>
            </w:r>
            <w:r>
              <w:t>6</w:t>
            </w:r>
          </w:p>
        </w:tc>
        <w:tc>
          <w:tcPr>
            <w:tcW w:w="1857" w:type="dxa"/>
          </w:tcPr>
          <w:p w14:paraId="51E6E523" w14:textId="77777777" w:rsidR="00C8250E" w:rsidRDefault="00C8250E">
            <w:r>
              <w:t>24/06/</w:t>
            </w:r>
            <w:r w:rsidR="00EF67C7">
              <w:t>20</w:t>
            </w:r>
            <w:r>
              <w:t>09</w:t>
            </w:r>
          </w:p>
        </w:tc>
        <w:tc>
          <w:tcPr>
            <w:tcW w:w="6784" w:type="dxa"/>
          </w:tcPr>
          <w:p w14:paraId="21F14D14" w14:textId="77777777" w:rsidR="00C8250E" w:rsidRDefault="00C8250E">
            <w:pPr>
              <w:pStyle w:val="Header"/>
              <w:tabs>
                <w:tab w:val="clear" w:pos="4153"/>
                <w:tab w:val="clear" w:pos="8306"/>
              </w:tabs>
            </w:pPr>
            <w:r>
              <w:t>Issue 006 incorporating changes for Offshore Transmission</w:t>
            </w:r>
          </w:p>
        </w:tc>
      </w:tr>
      <w:tr w:rsidR="000C405F" w14:paraId="530B9E11" w14:textId="77777777" w:rsidTr="004E645F">
        <w:tc>
          <w:tcPr>
            <w:tcW w:w="1101" w:type="dxa"/>
          </w:tcPr>
          <w:p w14:paraId="0574943B" w14:textId="693C4D4E" w:rsidR="000C405F" w:rsidRDefault="000C405F">
            <w:r>
              <w:t xml:space="preserve">Issue </w:t>
            </w:r>
            <w:r w:rsidR="001836A0">
              <w:t>00</w:t>
            </w:r>
            <w:r>
              <w:t>7</w:t>
            </w:r>
          </w:p>
        </w:tc>
        <w:tc>
          <w:tcPr>
            <w:tcW w:w="1857" w:type="dxa"/>
          </w:tcPr>
          <w:p w14:paraId="646754E7" w14:textId="77777777" w:rsidR="000C405F" w:rsidRDefault="000C405F">
            <w:r>
              <w:t>20/11/2013</w:t>
            </w:r>
          </w:p>
        </w:tc>
        <w:tc>
          <w:tcPr>
            <w:tcW w:w="6784" w:type="dxa"/>
          </w:tcPr>
          <w:p w14:paraId="6B3107F8" w14:textId="77777777" w:rsidR="000C405F" w:rsidRDefault="000C405F">
            <w:pPr>
              <w:pStyle w:val="Header"/>
              <w:tabs>
                <w:tab w:val="clear" w:pos="4153"/>
                <w:tab w:val="clear" w:pos="8306"/>
              </w:tabs>
            </w:pPr>
            <w:r>
              <w:t>Issue 007 incorporating PM069</w:t>
            </w:r>
          </w:p>
        </w:tc>
      </w:tr>
      <w:tr w:rsidR="00F815B9" w14:paraId="0EDC6990" w14:textId="77777777" w:rsidTr="004E645F">
        <w:tc>
          <w:tcPr>
            <w:tcW w:w="1101" w:type="dxa"/>
          </w:tcPr>
          <w:p w14:paraId="7FBBDE72" w14:textId="20487220" w:rsidR="00F815B9" w:rsidRDefault="00F815B9">
            <w:r>
              <w:t xml:space="preserve">Issue </w:t>
            </w:r>
            <w:r w:rsidR="001836A0">
              <w:t>00</w:t>
            </w:r>
            <w:r>
              <w:t>8</w:t>
            </w:r>
          </w:p>
        </w:tc>
        <w:tc>
          <w:tcPr>
            <w:tcW w:w="1857" w:type="dxa"/>
          </w:tcPr>
          <w:p w14:paraId="6551A74F" w14:textId="77777777" w:rsidR="00F815B9" w:rsidRDefault="00F815B9">
            <w:r>
              <w:t>01/04/2019</w:t>
            </w:r>
          </w:p>
        </w:tc>
        <w:tc>
          <w:tcPr>
            <w:tcW w:w="6784" w:type="dxa"/>
          </w:tcPr>
          <w:p w14:paraId="088C711F" w14:textId="77777777" w:rsidR="00F815B9" w:rsidRDefault="00F815B9">
            <w:pPr>
              <w:pStyle w:val="Header"/>
              <w:tabs>
                <w:tab w:val="clear" w:pos="4153"/>
                <w:tab w:val="clear" w:pos="8306"/>
              </w:tabs>
            </w:pPr>
            <w:r>
              <w:t>Issue 008 incorporating National Grid Legal Separation Changes</w:t>
            </w:r>
          </w:p>
        </w:tc>
      </w:tr>
      <w:tr w:rsidR="006D7C96" w14:paraId="0F5D50D2" w14:textId="77777777" w:rsidTr="004E645F">
        <w:tc>
          <w:tcPr>
            <w:tcW w:w="1101" w:type="dxa"/>
          </w:tcPr>
          <w:p w14:paraId="38CA6EBD" w14:textId="576BB03A" w:rsidR="006D7C96" w:rsidRDefault="006D7C96">
            <w:r>
              <w:t xml:space="preserve">Issue </w:t>
            </w:r>
            <w:r w:rsidR="001836A0">
              <w:t>00</w:t>
            </w:r>
            <w:r>
              <w:t>9</w:t>
            </w:r>
          </w:p>
        </w:tc>
        <w:tc>
          <w:tcPr>
            <w:tcW w:w="1857" w:type="dxa"/>
          </w:tcPr>
          <w:p w14:paraId="49070FB1" w14:textId="77777777" w:rsidR="006D7C96" w:rsidRDefault="006D7C96">
            <w:r>
              <w:t>05/08/2020</w:t>
            </w:r>
          </w:p>
        </w:tc>
        <w:tc>
          <w:tcPr>
            <w:tcW w:w="6784" w:type="dxa"/>
          </w:tcPr>
          <w:p w14:paraId="2EF1DAA2" w14:textId="77777777" w:rsidR="006D7C96" w:rsidRDefault="006D7C96">
            <w:pPr>
              <w:pStyle w:val="Header"/>
              <w:tabs>
                <w:tab w:val="clear" w:pos="4153"/>
                <w:tab w:val="clear" w:pos="8306"/>
              </w:tabs>
            </w:pPr>
            <w:r>
              <w:t xml:space="preserve">Issue 009 </w:t>
            </w:r>
            <w:r w:rsidRPr="006D7C96">
              <w:t>Update to STCP14-1 ‘Data exchange of charge setting’ to reflect CUSC Modification CMP306 ‘Align annual connection charge rate of return at CUSC 14.2.21 to price control cost of capital</w:t>
            </w:r>
            <w:r>
              <w:t>’</w:t>
            </w:r>
          </w:p>
        </w:tc>
      </w:tr>
      <w:tr w:rsidR="007948FC" w:rsidRPr="007948FC" w14:paraId="58B4FFFA" w14:textId="77777777" w:rsidTr="004E645F">
        <w:tc>
          <w:tcPr>
            <w:tcW w:w="1101" w:type="dxa"/>
          </w:tcPr>
          <w:p w14:paraId="09F24536" w14:textId="7D47FDC2" w:rsidR="007948FC" w:rsidRDefault="007948FC">
            <w:r>
              <w:t xml:space="preserve">Issue </w:t>
            </w:r>
            <w:r w:rsidR="001836A0">
              <w:t>0</w:t>
            </w:r>
            <w:r>
              <w:t>10</w:t>
            </w:r>
          </w:p>
        </w:tc>
        <w:tc>
          <w:tcPr>
            <w:tcW w:w="1857" w:type="dxa"/>
          </w:tcPr>
          <w:p w14:paraId="2E55CF95" w14:textId="77777777" w:rsidR="007948FC" w:rsidRDefault="007948FC">
            <w:r>
              <w:t>29/10/2020</w:t>
            </w:r>
          </w:p>
        </w:tc>
        <w:tc>
          <w:tcPr>
            <w:tcW w:w="6784" w:type="dxa"/>
          </w:tcPr>
          <w:p w14:paraId="2D094BFD" w14:textId="77777777" w:rsidR="007948FC" w:rsidRPr="004E645F" w:rsidRDefault="007948FC" w:rsidP="007948FC">
            <w:pPr>
              <w:spacing w:after="240"/>
              <w:rPr>
                <w:rFonts w:cs="Arial"/>
              </w:rPr>
            </w:pPr>
            <w:r w:rsidRPr="004E645F">
              <w:rPr>
                <w:rFonts w:cs="Arial"/>
              </w:rPr>
              <w:t>Annual Charge Setting - data submission flexibility</w:t>
            </w:r>
          </w:p>
        </w:tc>
      </w:tr>
      <w:tr w:rsidR="004C3103" w:rsidRPr="007948FC" w14:paraId="22F7ACDF" w14:textId="77777777" w:rsidTr="004E645F">
        <w:tc>
          <w:tcPr>
            <w:tcW w:w="1101" w:type="dxa"/>
          </w:tcPr>
          <w:p w14:paraId="32CCF635" w14:textId="293D44A6" w:rsidR="004C3103" w:rsidRDefault="004C3103">
            <w:r>
              <w:t xml:space="preserve">Issue </w:t>
            </w:r>
            <w:r w:rsidR="001836A0">
              <w:t>0</w:t>
            </w:r>
            <w:r>
              <w:t>11</w:t>
            </w:r>
          </w:p>
        </w:tc>
        <w:tc>
          <w:tcPr>
            <w:tcW w:w="1857" w:type="dxa"/>
          </w:tcPr>
          <w:p w14:paraId="7C0E27AA" w14:textId="77777777" w:rsidR="004C3103" w:rsidRDefault="004C3103">
            <w:r>
              <w:t>01/07/2021</w:t>
            </w:r>
          </w:p>
        </w:tc>
        <w:tc>
          <w:tcPr>
            <w:tcW w:w="6784" w:type="dxa"/>
          </w:tcPr>
          <w:p w14:paraId="4614B1D9" w14:textId="77777777" w:rsidR="004C3103" w:rsidRPr="004E645F" w:rsidRDefault="004C3103" w:rsidP="004E645F">
            <w:r w:rsidRPr="004E645F">
              <w:t xml:space="preserve">Data Exchange for Charge Setting </w:t>
            </w:r>
          </w:p>
        </w:tc>
      </w:tr>
      <w:tr w:rsidR="003D39D7" w:rsidRPr="007948FC" w14:paraId="28272007" w14:textId="77777777" w:rsidTr="004E645F">
        <w:tc>
          <w:tcPr>
            <w:tcW w:w="1101" w:type="dxa"/>
          </w:tcPr>
          <w:p w14:paraId="12AFB517" w14:textId="4265A732" w:rsidR="003D39D7" w:rsidRDefault="003D39D7" w:rsidP="003D39D7">
            <w:r w:rsidRPr="004230E0">
              <w:t xml:space="preserve">Issue </w:t>
            </w:r>
            <w:r w:rsidR="001836A0">
              <w:t>0</w:t>
            </w:r>
            <w:r>
              <w:t>12</w:t>
            </w:r>
          </w:p>
        </w:tc>
        <w:tc>
          <w:tcPr>
            <w:tcW w:w="1857" w:type="dxa"/>
          </w:tcPr>
          <w:p w14:paraId="79C2F12B" w14:textId="77777777" w:rsidR="003D39D7" w:rsidRDefault="001B35CA" w:rsidP="003D39D7">
            <w:r>
              <w:t>25/04</w:t>
            </w:r>
            <w:r w:rsidR="003D39D7" w:rsidRPr="004230E0">
              <w:t>/2023</w:t>
            </w:r>
          </w:p>
        </w:tc>
        <w:tc>
          <w:tcPr>
            <w:tcW w:w="6784" w:type="dxa"/>
          </w:tcPr>
          <w:p w14:paraId="46AAF934" w14:textId="6E6734D2" w:rsidR="003D39D7" w:rsidRPr="004E645F" w:rsidRDefault="003D39D7" w:rsidP="003D39D7">
            <w:r w:rsidRPr="004230E0">
              <w:t xml:space="preserve">Issue </w:t>
            </w:r>
            <w:r w:rsidR="00855A17">
              <w:t>0</w:t>
            </w:r>
            <w:r>
              <w:t>12</w:t>
            </w:r>
            <w:r w:rsidRPr="004230E0">
              <w:t xml:space="preserve"> incorporating use of ‘The Company’ definition as made in the STC</w:t>
            </w:r>
            <w:r w:rsidR="001B35CA">
              <w:t xml:space="preserve"> PM0130</w:t>
            </w:r>
          </w:p>
        </w:tc>
      </w:tr>
      <w:tr w:rsidR="00851BB1" w:rsidRPr="007948FC" w14:paraId="2A561EE2" w14:textId="77777777" w:rsidTr="004E645F">
        <w:tc>
          <w:tcPr>
            <w:tcW w:w="1101" w:type="dxa"/>
          </w:tcPr>
          <w:p w14:paraId="05C094E6" w14:textId="24BAC3C8" w:rsidR="00851BB1" w:rsidRPr="004230E0" w:rsidRDefault="00851BB1" w:rsidP="003D39D7">
            <w:r>
              <w:t xml:space="preserve">Issue </w:t>
            </w:r>
            <w:r w:rsidR="001836A0">
              <w:t>0</w:t>
            </w:r>
            <w:r>
              <w:t>13</w:t>
            </w:r>
          </w:p>
        </w:tc>
        <w:tc>
          <w:tcPr>
            <w:tcW w:w="1857" w:type="dxa"/>
          </w:tcPr>
          <w:p w14:paraId="481CEEA8" w14:textId="5917843B" w:rsidR="00851BB1" w:rsidRDefault="00963C60" w:rsidP="003D39D7">
            <w:r>
              <w:t>09/06/2023</w:t>
            </w:r>
          </w:p>
        </w:tc>
        <w:tc>
          <w:tcPr>
            <w:tcW w:w="6784" w:type="dxa"/>
          </w:tcPr>
          <w:p w14:paraId="18FC83B9" w14:textId="0862493D" w:rsidR="00851BB1" w:rsidRPr="004230E0" w:rsidRDefault="00851BB1" w:rsidP="003D39D7">
            <w:r>
              <w:t xml:space="preserve">Issue </w:t>
            </w:r>
            <w:r w:rsidR="00855A17">
              <w:t>0</w:t>
            </w:r>
            <w:r>
              <w:t xml:space="preserve">13 </w:t>
            </w:r>
            <w:r w:rsidR="001964FF">
              <w:t xml:space="preserve">- </w:t>
            </w:r>
            <w:proofErr w:type="spellStart"/>
            <w:r w:rsidR="001964FF">
              <w:t>TSPt</w:t>
            </w:r>
            <w:proofErr w:type="spellEnd"/>
            <w:r w:rsidR="001964FF">
              <w:t xml:space="preserve"> (used for all Onshore TOs) for </w:t>
            </w:r>
            <w:proofErr w:type="spellStart"/>
            <w:r w:rsidR="001964FF">
              <w:t>TTOt</w:t>
            </w:r>
            <w:proofErr w:type="spellEnd"/>
            <w:r w:rsidR="001964FF">
              <w:t xml:space="preserve"> STC PM0131</w:t>
            </w:r>
          </w:p>
        </w:tc>
      </w:tr>
      <w:tr w:rsidR="005B68B2" w:rsidRPr="007948FC" w14:paraId="1C1BC802" w14:textId="77777777" w:rsidTr="004E645F">
        <w:tc>
          <w:tcPr>
            <w:tcW w:w="1101" w:type="dxa"/>
          </w:tcPr>
          <w:p w14:paraId="065AC5C6" w14:textId="7EB4DC18" w:rsidR="005B68B2" w:rsidRDefault="005B68B2" w:rsidP="003D39D7">
            <w:r>
              <w:t xml:space="preserve">Issue </w:t>
            </w:r>
            <w:r w:rsidR="001836A0">
              <w:t>0</w:t>
            </w:r>
            <w:r>
              <w:t>14</w:t>
            </w:r>
          </w:p>
        </w:tc>
        <w:tc>
          <w:tcPr>
            <w:tcW w:w="1857" w:type="dxa"/>
          </w:tcPr>
          <w:p w14:paraId="6361DE3C" w14:textId="5421A586" w:rsidR="005B68B2" w:rsidRDefault="005B68B2" w:rsidP="003D39D7">
            <w:r>
              <w:t>17/04/2025</w:t>
            </w:r>
          </w:p>
        </w:tc>
        <w:tc>
          <w:tcPr>
            <w:tcW w:w="6784" w:type="dxa"/>
          </w:tcPr>
          <w:p w14:paraId="3C9786D1" w14:textId="33A6E1ED" w:rsidR="005B68B2" w:rsidRDefault="005B68B2" w:rsidP="003D39D7">
            <w:r>
              <w:t xml:space="preserve">Issue </w:t>
            </w:r>
            <w:r w:rsidR="004F4B5C">
              <w:t xml:space="preserve">014 </w:t>
            </w:r>
            <w:r w:rsidR="004F4B5C" w:rsidRPr="004F4B5C">
              <w:t>Digital Communication System Integration</w:t>
            </w:r>
            <w:r w:rsidR="001836A0">
              <w:t xml:space="preserve"> PM0144</w:t>
            </w:r>
          </w:p>
        </w:tc>
      </w:tr>
      <w:tr w:rsidR="00126E81" w:rsidRPr="007948FC" w14:paraId="2AAA1365" w14:textId="77777777" w:rsidTr="004E645F">
        <w:tc>
          <w:tcPr>
            <w:tcW w:w="1101" w:type="dxa"/>
          </w:tcPr>
          <w:p w14:paraId="00070097" w14:textId="758A07F7" w:rsidR="00126E81" w:rsidRDefault="00126E81" w:rsidP="00126E81">
            <w:r w:rsidRPr="00BA6DB4">
              <w:lastRenderedPageBreak/>
              <w:t xml:space="preserve">Issue </w:t>
            </w:r>
            <w:r w:rsidR="00DA3A12">
              <w:t>0</w:t>
            </w:r>
            <w:r>
              <w:t>1</w:t>
            </w:r>
            <w:r w:rsidR="73581C84">
              <w:t>5</w:t>
            </w:r>
          </w:p>
        </w:tc>
        <w:tc>
          <w:tcPr>
            <w:tcW w:w="1857" w:type="dxa"/>
          </w:tcPr>
          <w:p w14:paraId="27AE5A67" w14:textId="119CE247" w:rsidR="00126E81" w:rsidRDefault="00126E81" w:rsidP="00126E81">
            <w:r>
              <w:t>11/09/2025</w:t>
            </w:r>
          </w:p>
        </w:tc>
        <w:tc>
          <w:tcPr>
            <w:tcW w:w="6784" w:type="dxa"/>
          </w:tcPr>
          <w:p w14:paraId="66CEE813" w14:textId="7F851242" w:rsidR="00126E81" w:rsidRDefault="00126E81" w:rsidP="00126E81">
            <w:r>
              <w:t xml:space="preserve">Issue 015 </w:t>
            </w:r>
            <w:r w:rsidRPr="00BA6DB4">
              <w:t>Introducing CATO</w:t>
            </w:r>
            <w:r w:rsidR="00E4064B">
              <w:t xml:space="preserve"> PM0134</w:t>
            </w:r>
          </w:p>
        </w:tc>
      </w:tr>
      <w:tr w:rsidR="008715BA" w:rsidRPr="007948FC" w14:paraId="1B53B07E" w14:textId="77777777" w:rsidTr="004E645F">
        <w:tc>
          <w:tcPr>
            <w:tcW w:w="1101" w:type="dxa"/>
          </w:tcPr>
          <w:p w14:paraId="30004180" w14:textId="72A132E6" w:rsidR="008715BA" w:rsidRPr="00BA6DB4" w:rsidRDefault="008715BA" w:rsidP="00126E81">
            <w:r>
              <w:t>Issue 016</w:t>
            </w:r>
          </w:p>
        </w:tc>
        <w:tc>
          <w:tcPr>
            <w:tcW w:w="1857" w:type="dxa"/>
          </w:tcPr>
          <w:p w14:paraId="14DD9ADA" w14:textId="23F27F88" w:rsidR="008715BA" w:rsidRDefault="008715BA" w:rsidP="00126E81">
            <w:r>
              <w:t>26/11/2025</w:t>
            </w:r>
          </w:p>
        </w:tc>
        <w:tc>
          <w:tcPr>
            <w:tcW w:w="6784" w:type="dxa"/>
          </w:tcPr>
          <w:p w14:paraId="148A5E63" w14:textId="2EDD0CBD" w:rsidR="008715BA" w:rsidRDefault="008715BA" w:rsidP="00126E81">
            <w:r>
              <w:t xml:space="preserve">Issue 016 </w:t>
            </w:r>
            <w:r w:rsidR="009C1C73">
              <w:t>incorporating</w:t>
            </w:r>
            <w:r w:rsidR="009C1C73" w:rsidRPr="003A2DCE">
              <w:t xml:space="preserve"> Competitively Appointed Transmission Owners to </w:t>
            </w:r>
            <w:proofErr w:type="spellStart"/>
            <w:r w:rsidR="009C1C73" w:rsidRPr="003A2DCE">
              <w:t>TO</w:t>
            </w:r>
            <w:proofErr w:type="spellEnd"/>
            <w:r w:rsidR="009C1C73" w:rsidRPr="003A2DCE">
              <w:t xml:space="preserve"> Lists on all Definitions</w:t>
            </w:r>
            <w:r w:rsidR="009C1C73">
              <w:t xml:space="preserve"> – PM0151</w:t>
            </w:r>
          </w:p>
        </w:tc>
      </w:tr>
    </w:tbl>
    <w:p w14:paraId="000461BF" w14:textId="77777777" w:rsidR="003442FB" w:rsidRPr="00302E20" w:rsidRDefault="003442FB">
      <w:pPr>
        <w:rPr>
          <w:b/>
        </w:rPr>
      </w:pPr>
    </w:p>
    <w:p w14:paraId="43268E84" w14:textId="77777777" w:rsidR="003442FB" w:rsidRPr="00302E20" w:rsidRDefault="003442FB"/>
    <w:p w14:paraId="39362549" w14:textId="77777777" w:rsidR="003442FB" w:rsidRPr="00302E20" w:rsidRDefault="003442FB"/>
    <w:p w14:paraId="6D414639" w14:textId="77777777" w:rsidR="003442FB" w:rsidRPr="00302E20" w:rsidRDefault="003442FB"/>
    <w:p w14:paraId="7C2FD757" w14:textId="77777777" w:rsidR="003442FB" w:rsidRPr="00302E20" w:rsidRDefault="003442FB">
      <w:pPr>
        <w:pStyle w:val="SalientIssuesNumbered"/>
        <w:widowControl/>
        <w:numPr>
          <w:ilvl w:val="0"/>
          <w:numId w:val="0"/>
        </w:numPr>
        <w:spacing w:after="120"/>
        <w:rPr>
          <w:snapToGrid/>
        </w:rPr>
        <w:sectPr w:rsidR="003442FB" w:rsidRPr="00302E20">
          <w:headerReference w:type="even" r:id="rId12"/>
          <w:headerReference w:type="default" r:id="rId13"/>
          <w:footerReference w:type="even" r:id="rId14"/>
          <w:footerReference w:type="default" r:id="rId15"/>
          <w:headerReference w:type="first" r:id="rId16"/>
          <w:pgSz w:w="11906" w:h="16838"/>
          <w:pgMar w:top="1440" w:right="1800" w:bottom="1440" w:left="1800" w:header="720" w:footer="720" w:gutter="0"/>
          <w:cols w:space="720"/>
        </w:sectPr>
      </w:pPr>
    </w:p>
    <w:p w14:paraId="52650E54" w14:textId="77777777" w:rsidR="003442FB" w:rsidRPr="00302E20" w:rsidRDefault="003442FB">
      <w:pPr>
        <w:pStyle w:val="Heading1"/>
      </w:pPr>
      <w:r w:rsidRPr="00302E20">
        <w:lastRenderedPageBreak/>
        <w:t xml:space="preserve">Introduction </w:t>
      </w:r>
    </w:p>
    <w:p w14:paraId="09E391BF" w14:textId="77777777" w:rsidR="003442FB" w:rsidRPr="00302E20" w:rsidRDefault="003442FB">
      <w:pPr>
        <w:pStyle w:val="Heading2"/>
      </w:pPr>
      <w:r w:rsidRPr="00302E20">
        <w:t>Scope</w:t>
      </w:r>
    </w:p>
    <w:p w14:paraId="7A5B0F12" w14:textId="77777777" w:rsidR="003442FB" w:rsidRPr="00302E20" w:rsidRDefault="003D39D7" w:rsidP="00EA46FD">
      <w:pPr>
        <w:pStyle w:val="Heading3"/>
        <w:tabs>
          <w:tab w:val="num" w:pos="851"/>
        </w:tabs>
        <w:ind w:left="851" w:hanging="851"/>
        <w:jc w:val="both"/>
      </w:pPr>
      <w:r>
        <w:t>The Company</w:t>
      </w:r>
      <w:r w:rsidRPr="003D39D7">
        <w:t>, as defined in the STC and meaning the licence holder with system operator responsibilities</w:t>
      </w:r>
      <w:r>
        <w:t>,</w:t>
      </w:r>
      <w:r w:rsidR="003442FB" w:rsidRPr="00302E20">
        <w:t xml:space="preserve"> is responsible for the calculation, development and invoicing of Connection and Transmission Network Use of System (</w:t>
      </w:r>
      <w:proofErr w:type="spellStart"/>
      <w:r w:rsidR="003442FB" w:rsidRPr="00302E20">
        <w:t>TNUoS</w:t>
      </w:r>
      <w:proofErr w:type="spellEnd"/>
      <w:r w:rsidR="003442FB" w:rsidRPr="00302E20">
        <w:t xml:space="preserve">) Charges.  Connection and </w:t>
      </w:r>
      <w:proofErr w:type="spellStart"/>
      <w:r w:rsidR="003442FB" w:rsidRPr="00302E20">
        <w:t>TNUoS</w:t>
      </w:r>
      <w:proofErr w:type="spellEnd"/>
      <w:r w:rsidR="003442FB" w:rsidRPr="00302E20">
        <w:t xml:space="preserve"> Charges are set on an annual basis and apply to each Financial Year and </w:t>
      </w:r>
      <w:r>
        <w:t>The Company</w:t>
      </w:r>
      <w:r w:rsidR="003442FB" w:rsidRPr="00302E20">
        <w:t xml:space="preserve"> requires information from each TO </w:t>
      </w:r>
      <w:proofErr w:type="spellStart"/>
      <w:r w:rsidR="003442FB" w:rsidRPr="00302E20">
        <w:t>to</w:t>
      </w:r>
      <w:proofErr w:type="spellEnd"/>
      <w:r w:rsidR="003442FB" w:rsidRPr="00302E20">
        <w:t xml:space="preserve"> calculate these charges in accordance with the </w:t>
      </w:r>
      <w:r w:rsidR="00EA46FD" w:rsidRPr="00302E20">
        <w:t xml:space="preserve">GB </w:t>
      </w:r>
      <w:r w:rsidR="003442FB" w:rsidRPr="00302E20">
        <w:t>Charging Methodologies.</w:t>
      </w:r>
    </w:p>
    <w:p w14:paraId="125E18B5" w14:textId="77777777" w:rsidR="003442FB" w:rsidRPr="00302E20" w:rsidRDefault="003442FB" w:rsidP="00EA46FD">
      <w:pPr>
        <w:pStyle w:val="Heading3"/>
        <w:tabs>
          <w:tab w:val="num" w:pos="851"/>
        </w:tabs>
        <w:ind w:left="851" w:hanging="851"/>
        <w:jc w:val="both"/>
      </w:pPr>
      <w:r w:rsidRPr="00302E20">
        <w:t xml:space="preserve">This document describes the data exchange process between </w:t>
      </w:r>
      <w:r w:rsidR="003D39D7">
        <w:t>The Company</w:t>
      </w:r>
      <w:r w:rsidRPr="00302E20">
        <w:t xml:space="preserve"> and TOs required so that </w:t>
      </w:r>
      <w:r w:rsidR="003D39D7">
        <w:t>The Company</w:t>
      </w:r>
      <w:r w:rsidRPr="00302E20">
        <w:t xml:space="preserve"> can calculate these charges in accordance with the </w:t>
      </w:r>
      <w:r w:rsidR="00EA46FD" w:rsidRPr="00302E20">
        <w:t xml:space="preserve">GB </w:t>
      </w:r>
      <w:r w:rsidRPr="00302E20">
        <w:t>Charging Methodologies.</w:t>
      </w:r>
    </w:p>
    <w:p w14:paraId="3EE69246" w14:textId="77777777" w:rsidR="003442FB" w:rsidRPr="00302E20" w:rsidRDefault="003442FB" w:rsidP="00EA46FD">
      <w:pPr>
        <w:pStyle w:val="Heading3"/>
        <w:tabs>
          <w:tab w:val="num" w:pos="851"/>
        </w:tabs>
        <w:ind w:left="851" w:hanging="851"/>
        <w:jc w:val="both"/>
      </w:pPr>
      <w:r w:rsidRPr="00302E20">
        <w:t xml:space="preserve">This procedure applies to </w:t>
      </w:r>
      <w:r w:rsidR="003D39D7">
        <w:t>The Company</w:t>
      </w:r>
      <w:r w:rsidRPr="00302E20">
        <w:t xml:space="preserve"> and TOs. For the purposes of this document, TO means:</w:t>
      </w:r>
    </w:p>
    <w:p w14:paraId="2E865BF3" w14:textId="77777777" w:rsidR="00F815B9" w:rsidRDefault="00F815B9" w:rsidP="00EA46FD">
      <w:pPr>
        <w:pStyle w:val="Heading3"/>
        <w:numPr>
          <w:ilvl w:val="0"/>
          <w:numId w:val="13"/>
        </w:numPr>
        <w:tabs>
          <w:tab w:val="clear" w:pos="360"/>
          <w:tab w:val="num" w:pos="851"/>
          <w:tab w:val="num" w:pos="1080"/>
        </w:tabs>
        <w:ind w:left="851" w:firstLine="0"/>
        <w:jc w:val="both"/>
      </w:pPr>
      <w:proofErr w:type="gramStart"/>
      <w:r>
        <w:t>NGET;</w:t>
      </w:r>
      <w:proofErr w:type="gramEnd"/>
    </w:p>
    <w:p w14:paraId="73824EEB" w14:textId="77777777" w:rsidR="003442FB" w:rsidRPr="00302E20" w:rsidRDefault="003442FB" w:rsidP="00EA46FD">
      <w:pPr>
        <w:pStyle w:val="Heading3"/>
        <w:numPr>
          <w:ilvl w:val="0"/>
          <w:numId w:val="13"/>
        </w:numPr>
        <w:tabs>
          <w:tab w:val="clear" w:pos="360"/>
          <w:tab w:val="num" w:pos="851"/>
          <w:tab w:val="num" w:pos="1080"/>
        </w:tabs>
        <w:ind w:left="851" w:firstLine="0"/>
        <w:jc w:val="both"/>
      </w:pPr>
      <w:proofErr w:type="gramStart"/>
      <w:r w:rsidRPr="00302E20">
        <w:t>SPT;</w:t>
      </w:r>
      <w:proofErr w:type="gramEnd"/>
      <w:r w:rsidRPr="00302E20">
        <w:t xml:space="preserve"> </w:t>
      </w:r>
    </w:p>
    <w:p w14:paraId="691A7ECF" w14:textId="3D77E29E" w:rsidR="003442FB" w:rsidRDefault="003442FB" w:rsidP="00EA46FD">
      <w:pPr>
        <w:pStyle w:val="Heading3"/>
        <w:numPr>
          <w:ilvl w:val="0"/>
          <w:numId w:val="13"/>
        </w:numPr>
        <w:tabs>
          <w:tab w:val="clear" w:pos="360"/>
          <w:tab w:val="num" w:pos="851"/>
          <w:tab w:val="num" w:pos="1080"/>
        </w:tabs>
        <w:ind w:left="851" w:firstLine="0"/>
        <w:jc w:val="both"/>
      </w:pPr>
      <w:proofErr w:type="gramStart"/>
      <w:r w:rsidRPr="00302E20">
        <w:t>SHET</w:t>
      </w:r>
      <w:r w:rsidR="00C66210">
        <w:t>;</w:t>
      </w:r>
      <w:proofErr w:type="gramEnd"/>
    </w:p>
    <w:p w14:paraId="387FCBB4" w14:textId="6EFF4D06" w:rsidR="005E2567" w:rsidRDefault="00C8250E" w:rsidP="00EA46FD">
      <w:pPr>
        <w:pStyle w:val="Heading3"/>
        <w:numPr>
          <w:ilvl w:val="0"/>
          <w:numId w:val="13"/>
        </w:numPr>
        <w:tabs>
          <w:tab w:val="clear" w:pos="360"/>
          <w:tab w:val="num" w:pos="851"/>
          <w:tab w:val="num" w:pos="1080"/>
        </w:tabs>
        <w:ind w:left="851" w:firstLine="0"/>
        <w:jc w:val="both"/>
      </w:pPr>
      <w:r>
        <w:t xml:space="preserve"> All Offshore Transmission Licence holders as appointed by Ofgem</w:t>
      </w:r>
      <w:r w:rsidR="004D1C67">
        <w:t>;</w:t>
      </w:r>
      <w:r w:rsidR="00C66210">
        <w:t xml:space="preserve"> and</w:t>
      </w:r>
    </w:p>
    <w:p w14:paraId="2C2A984C" w14:textId="76199CAE" w:rsidR="00744EAB" w:rsidRPr="00302E20" w:rsidRDefault="00EA4FE5" w:rsidP="00EA4FE5">
      <w:pPr>
        <w:pStyle w:val="Heading3"/>
        <w:numPr>
          <w:ilvl w:val="0"/>
          <w:numId w:val="13"/>
        </w:numPr>
        <w:tabs>
          <w:tab w:val="clear" w:pos="360"/>
          <w:tab w:val="num" w:pos="851"/>
          <w:tab w:val="num" w:pos="1080"/>
        </w:tabs>
        <w:ind w:left="851" w:firstLine="0"/>
        <w:jc w:val="both"/>
      </w:pPr>
      <w:r>
        <w:t>All Competitively Appointed Transmission Licence holders as appointed by Ofgem</w:t>
      </w:r>
      <w:r w:rsidR="004D1C67">
        <w:t>.</w:t>
      </w:r>
    </w:p>
    <w:p w14:paraId="19B67F93" w14:textId="77777777" w:rsidR="003442FB" w:rsidRPr="00302E20" w:rsidRDefault="003442FB">
      <w:pPr>
        <w:pStyle w:val="BodyText"/>
        <w:ind w:left="0"/>
        <w:jc w:val="both"/>
      </w:pPr>
    </w:p>
    <w:p w14:paraId="0948F350" w14:textId="77777777" w:rsidR="003442FB" w:rsidRPr="00302E20" w:rsidRDefault="003442FB">
      <w:pPr>
        <w:pStyle w:val="Heading2"/>
        <w:jc w:val="both"/>
      </w:pPr>
      <w:r w:rsidRPr="00302E20">
        <w:t xml:space="preserve">Objectives </w:t>
      </w:r>
    </w:p>
    <w:p w14:paraId="4EAAED6C" w14:textId="77777777" w:rsidR="003442FB" w:rsidRPr="00302E20" w:rsidRDefault="003442FB">
      <w:pPr>
        <w:pStyle w:val="Heading3"/>
        <w:tabs>
          <w:tab w:val="left" w:pos="851"/>
        </w:tabs>
        <w:ind w:left="851" w:hanging="851"/>
        <w:jc w:val="both"/>
      </w:pPr>
      <w:r w:rsidRPr="00302E20">
        <w:t xml:space="preserve">The objective of this document is to provide for effective data exchange between </w:t>
      </w:r>
      <w:r w:rsidR="003D39D7">
        <w:t>The Company</w:t>
      </w:r>
      <w:r w:rsidRPr="00302E20">
        <w:t xml:space="preserve"> and TOs to enable </w:t>
      </w:r>
      <w:r w:rsidR="003D39D7">
        <w:t>The Company</w:t>
      </w:r>
      <w:r w:rsidRPr="00302E20">
        <w:t xml:space="preserve"> to calculate Connection Charges and </w:t>
      </w:r>
      <w:proofErr w:type="spellStart"/>
      <w:r w:rsidRPr="00302E20">
        <w:t>TNUoS</w:t>
      </w:r>
      <w:proofErr w:type="spellEnd"/>
      <w:r w:rsidRPr="00302E20">
        <w:t xml:space="preserve"> Charges.</w:t>
      </w:r>
    </w:p>
    <w:p w14:paraId="0E632C44" w14:textId="77777777" w:rsidR="003442FB" w:rsidRPr="00302E20" w:rsidRDefault="003442FB">
      <w:pPr>
        <w:pStyle w:val="Heading3"/>
        <w:tabs>
          <w:tab w:val="num" w:pos="851"/>
        </w:tabs>
        <w:ind w:left="851" w:hanging="851"/>
        <w:jc w:val="both"/>
      </w:pPr>
      <w:r w:rsidRPr="00302E20">
        <w:t>To meet this objective, this document specifies the following:</w:t>
      </w:r>
    </w:p>
    <w:p w14:paraId="0DA5F2FD" w14:textId="77777777" w:rsidR="003442FB" w:rsidRPr="00302E20" w:rsidRDefault="003442FB" w:rsidP="003442FB">
      <w:pPr>
        <w:pStyle w:val="Heading3"/>
        <w:numPr>
          <w:ilvl w:val="0"/>
          <w:numId w:val="9"/>
        </w:numPr>
        <w:tabs>
          <w:tab w:val="clear" w:pos="360"/>
          <w:tab w:val="num" w:pos="1080"/>
        </w:tabs>
        <w:spacing w:after="0"/>
        <w:ind w:left="1080" w:hanging="229"/>
        <w:jc w:val="both"/>
      </w:pPr>
      <w:r w:rsidRPr="00302E20">
        <w:t xml:space="preserve">the responsibilities of </w:t>
      </w:r>
      <w:r w:rsidR="003D39D7">
        <w:t>The Company</w:t>
      </w:r>
      <w:r w:rsidRPr="00302E20">
        <w:t xml:space="preserve"> and TOs in relation to data provision related to the calculation of Connection Charges and </w:t>
      </w:r>
      <w:proofErr w:type="spellStart"/>
      <w:r w:rsidRPr="00302E20">
        <w:t>TNUoS</w:t>
      </w:r>
      <w:proofErr w:type="spellEnd"/>
      <w:r w:rsidRPr="00302E20">
        <w:t xml:space="preserve"> </w:t>
      </w:r>
      <w:r w:rsidR="00EA46FD" w:rsidRPr="00302E20">
        <w:t>Charges</w:t>
      </w:r>
      <w:r w:rsidRPr="00302E20">
        <w:t>; and</w:t>
      </w:r>
    </w:p>
    <w:p w14:paraId="326795EC" w14:textId="77777777" w:rsidR="003442FB" w:rsidRPr="00302E20" w:rsidRDefault="003442FB" w:rsidP="003442FB">
      <w:pPr>
        <w:pStyle w:val="Heading4"/>
        <w:numPr>
          <w:ilvl w:val="0"/>
          <w:numId w:val="8"/>
        </w:numPr>
        <w:ind w:left="1080" w:hanging="229"/>
        <w:jc w:val="both"/>
      </w:pPr>
      <w:r w:rsidRPr="00302E20">
        <w:t xml:space="preserve">the lines of communication to be used. </w:t>
      </w:r>
    </w:p>
    <w:p w14:paraId="4AEF598C" w14:textId="77777777" w:rsidR="003442FB" w:rsidRPr="00302E20" w:rsidRDefault="003442FB">
      <w:pPr>
        <w:pStyle w:val="BodyText"/>
        <w:ind w:left="0"/>
        <w:jc w:val="both"/>
      </w:pPr>
    </w:p>
    <w:p w14:paraId="5B4B2F64" w14:textId="77777777" w:rsidR="003442FB" w:rsidRPr="00302E20" w:rsidRDefault="003442FB">
      <w:pPr>
        <w:pStyle w:val="Heading1"/>
        <w:jc w:val="both"/>
      </w:pPr>
      <w:r w:rsidRPr="00302E20">
        <w:t>Key Definitions and Interpretation</w:t>
      </w:r>
    </w:p>
    <w:p w14:paraId="6E65FFDE" w14:textId="77777777" w:rsidR="003442FB" w:rsidRPr="00302E20" w:rsidRDefault="003442FB">
      <w:pPr>
        <w:pStyle w:val="Heading2"/>
        <w:jc w:val="both"/>
      </w:pPr>
      <w:r w:rsidRPr="00302E20">
        <w:t>For the purposes of STCP14-1:</w:t>
      </w:r>
    </w:p>
    <w:p w14:paraId="5A15E11B" w14:textId="77777777" w:rsidR="003442FB" w:rsidRPr="00302E20" w:rsidRDefault="003442FB" w:rsidP="00EA022D">
      <w:pPr>
        <w:pStyle w:val="Heading3"/>
        <w:tabs>
          <w:tab w:val="num" w:pos="851"/>
        </w:tabs>
        <w:ind w:left="851" w:hanging="851"/>
        <w:jc w:val="both"/>
      </w:pPr>
      <w:r w:rsidRPr="00302E20">
        <w:rPr>
          <w:b/>
        </w:rPr>
        <w:t xml:space="preserve">GB Charging Methodologies </w:t>
      </w:r>
      <w:r w:rsidRPr="00302E20">
        <w:t>means the Statement of Use of System Charges, the Statement of the Use of System Charging Methodology and the Statement of the Connection Charging Methodology.</w:t>
      </w:r>
    </w:p>
    <w:p w14:paraId="1469B396" w14:textId="77777777" w:rsidR="004A4D77" w:rsidRPr="00302E20" w:rsidRDefault="004A4D77" w:rsidP="00EA022D">
      <w:pPr>
        <w:pStyle w:val="Heading3"/>
        <w:tabs>
          <w:tab w:val="num" w:pos="851"/>
        </w:tabs>
        <w:ind w:left="851" w:hanging="851"/>
        <w:jc w:val="both"/>
      </w:pPr>
      <w:r w:rsidRPr="00302E20">
        <w:rPr>
          <w:b/>
        </w:rPr>
        <w:t>Transmission Running Costs Factor</w:t>
      </w:r>
      <w:r w:rsidRPr="00302E20">
        <w:t xml:space="preserve"> </w:t>
      </w:r>
      <w:r w:rsidR="00FC0A63" w:rsidRPr="00302E20">
        <w:t xml:space="preserve">determines </w:t>
      </w:r>
      <w:r w:rsidR="00E25A6B" w:rsidRPr="00302E20">
        <w:t xml:space="preserve">the component of the Connection Charge which recovers the </w:t>
      </w:r>
      <w:r w:rsidR="00FC0A63" w:rsidRPr="00302E20">
        <w:t xml:space="preserve">running costs </w:t>
      </w:r>
      <w:r w:rsidR="00E25A6B" w:rsidRPr="00302E20">
        <w:t>(e.g. rates, operation, indirect overheads)</w:t>
      </w:r>
      <w:r w:rsidR="00FC0A63" w:rsidRPr="00302E20">
        <w:t>,</w:t>
      </w:r>
      <w:r w:rsidR="00E25A6B" w:rsidRPr="00302E20">
        <w:t xml:space="preserve"> </w:t>
      </w:r>
      <w:r w:rsidR="00FC0A63" w:rsidRPr="00302E20">
        <w:t xml:space="preserve">other than those recovered by Site Specific Maintenance Charges, </w:t>
      </w:r>
      <w:r w:rsidR="00E25A6B" w:rsidRPr="00302E20">
        <w:t xml:space="preserve">incurred by the </w:t>
      </w:r>
      <w:r w:rsidR="00FC0A63" w:rsidRPr="00302E20">
        <w:t xml:space="preserve">Transmission Licensees </w:t>
      </w:r>
      <w:r w:rsidR="00E25A6B" w:rsidRPr="00302E20">
        <w:t xml:space="preserve">which can be attributed to </w:t>
      </w:r>
      <w:r w:rsidR="00FC0A63" w:rsidRPr="00302E20">
        <w:t>Connection Assets</w:t>
      </w:r>
      <w:r w:rsidR="00E25A6B" w:rsidRPr="00302E20">
        <w:t>.</w:t>
      </w:r>
    </w:p>
    <w:p w14:paraId="361B2EC0" w14:textId="77777777" w:rsidR="004A4D77" w:rsidRPr="00302E20" w:rsidRDefault="004A4D77" w:rsidP="00EA022D">
      <w:pPr>
        <w:pStyle w:val="Heading3"/>
        <w:tabs>
          <w:tab w:val="num" w:pos="851"/>
        </w:tabs>
        <w:ind w:left="851" w:hanging="851"/>
        <w:jc w:val="both"/>
      </w:pPr>
      <w:r w:rsidRPr="00302E20">
        <w:rPr>
          <w:b/>
        </w:rPr>
        <w:t>Connection Assets</w:t>
      </w:r>
      <w:r w:rsidR="00E25A6B" w:rsidRPr="00302E20">
        <w:rPr>
          <w:b/>
        </w:rPr>
        <w:t xml:space="preserve"> </w:t>
      </w:r>
      <w:r w:rsidR="00E25A6B" w:rsidRPr="00302E20">
        <w:t xml:space="preserve">are those assets solely required to connect an individual </w:t>
      </w:r>
      <w:r w:rsidR="00FC0A63" w:rsidRPr="00302E20">
        <w:t>U</w:t>
      </w:r>
      <w:r w:rsidR="00E25A6B" w:rsidRPr="00302E20">
        <w:t xml:space="preserve">ser to the </w:t>
      </w:r>
      <w:r w:rsidR="00F66AAD">
        <w:t>National Electricity Transmission System</w:t>
      </w:r>
      <w:r w:rsidR="00E25A6B" w:rsidRPr="00302E20">
        <w:t>, which are not and would not normally be used by any other connected party (i.e. single-user assets).</w:t>
      </w:r>
    </w:p>
    <w:p w14:paraId="4BDD4A80" w14:textId="77777777" w:rsidR="004A4D77" w:rsidRPr="00302E20" w:rsidRDefault="004A4D77" w:rsidP="00EA022D">
      <w:pPr>
        <w:pStyle w:val="Heading3"/>
        <w:tabs>
          <w:tab w:val="num" w:pos="851"/>
        </w:tabs>
        <w:ind w:left="851" w:hanging="851"/>
        <w:jc w:val="both"/>
      </w:pPr>
      <w:r w:rsidRPr="00302E20">
        <w:rPr>
          <w:b/>
        </w:rPr>
        <w:t>Infrastructure Assets</w:t>
      </w:r>
      <w:r w:rsidR="00E25A6B" w:rsidRPr="00302E20">
        <w:rPr>
          <w:b/>
        </w:rPr>
        <w:t xml:space="preserve"> </w:t>
      </w:r>
      <w:r w:rsidR="00160B1E" w:rsidRPr="00302E20">
        <w:t xml:space="preserve">are those assets of the </w:t>
      </w:r>
      <w:r w:rsidR="00F66AAD">
        <w:t>National Electricity Transmission System</w:t>
      </w:r>
      <w:r w:rsidR="00160B1E" w:rsidRPr="00302E20">
        <w:t xml:space="preserve"> which are not </w:t>
      </w:r>
      <w:r w:rsidR="00FC0A63" w:rsidRPr="00302E20">
        <w:t>C</w:t>
      </w:r>
      <w:r w:rsidR="00160B1E" w:rsidRPr="00302E20">
        <w:t xml:space="preserve">onnection (i.e. </w:t>
      </w:r>
      <w:proofErr w:type="gramStart"/>
      <w:r w:rsidR="00160B1E" w:rsidRPr="00302E20">
        <w:t>single-user</w:t>
      </w:r>
      <w:proofErr w:type="gramEnd"/>
      <w:r w:rsidR="00160B1E" w:rsidRPr="00302E20">
        <w:t xml:space="preserve">) </w:t>
      </w:r>
      <w:r w:rsidR="00FC0A63" w:rsidRPr="00302E20">
        <w:t>A</w:t>
      </w:r>
      <w:r w:rsidR="00160B1E" w:rsidRPr="00302E20">
        <w:t>ssets.</w:t>
      </w:r>
    </w:p>
    <w:p w14:paraId="037FE6AC" w14:textId="77777777" w:rsidR="004A4D77" w:rsidRPr="00302E20" w:rsidRDefault="004A4D77" w:rsidP="00EA022D">
      <w:pPr>
        <w:pStyle w:val="Heading3"/>
        <w:tabs>
          <w:tab w:val="num" w:pos="851"/>
        </w:tabs>
        <w:ind w:left="851" w:hanging="851"/>
        <w:jc w:val="both"/>
      </w:pPr>
      <w:r w:rsidRPr="00302E20">
        <w:rPr>
          <w:b/>
        </w:rPr>
        <w:t>Scheme-Based Charges</w:t>
      </w:r>
      <w:r w:rsidR="00FB1454" w:rsidRPr="00302E20">
        <w:rPr>
          <w:b/>
        </w:rPr>
        <w:t xml:space="preserve"> </w:t>
      </w:r>
      <w:r w:rsidR="00FB1454" w:rsidRPr="00302E20">
        <w:t xml:space="preserve">are </w:t>
      </w:r>
      <w:r w:rsidR="00FC0A63" w:rsidRPr="00302E20">
        <w:t>C</w:t>
      </w:r>
      <w:r w:rsidR="00FB1454" w:rsidRPr="00302E20">
        <w:t xml:space="preserve">onnection </w:t>
      </w:r>
      <w:r w:rsidR="00FC0A63" w:rsidRPr="00302E20">
        <w:t>C</w:t>
      </w:r>
      <w:r w:rsidR="00FB1454" w:rsidRPr="00302E20">
        <w:t xml:space="preserve">harges based on </w:t>
      </w:r>
      <w:r w:rsidR="005653D6" w:rsidRPr="00302E20">
        <w:t>the indicative total GAV of a</w:t>
      </w:r>
      <w:r w:rsidR="00FB1454" w:rsidRPr="00302E20">
        <w:t xml:space="preserve"> </w:t>
      </w:r>
      <w:r w:rsidR="00FC0A63" w:rsidRPr="00302E20">
        <w:t>S</w:t>
      </w:r>
      <w:r w:rsidR="00FB1454" w:rsidRPr="00302E20">
        <w:t xml:space="preserve">cheme </w:t>
      </w:r>
      <w:r w:rsidR="005653D6" w:rsidRPr="00302E20">
        <w:t xml:space="preserve">to provide a new or modified connection for a single </w:t>
      </w:r>
      <w:r w:rsidR="00FC0A63" w:rsidRPr="00302E20">
        <w:t>U</w:t>
      </w:r>
      <w:r w:rsidR="005653D6" w:rsidRPr="00302E20">
        <w:t>ser, prior to “out-</w:t>
      </w:r>
      <w:r w:rsidR="005653D6" w:rsidRPr="00302E20">
        <w:lastRenderedPageBreak/>
        <w:t>turning” as described in Chapter 4 of the Statement of the Connection Charging Methodology.</w:t>
      </w:r>
      <w:r w:rsidR="00FB1454" w:rsidRPr="00302E20">
        <w:t xml:space="preserve"> </w:t>
      </w:r>
    </w:p>
    <w:p w14:paraId="2D5AEEAB" w14:textId="7DF3A11E" w:rsidR="003B620D" w:rsidRPr="00302E20" w:rsidRDefault="003B620D" w:rsidP="003B620D">
      <w:pPr>
        <w:pStyle w:val="Heading3"/>
        <w:tabs>
          <w:tab w:val="clear" w:pos="284"/>
          <w:tab w:val="num" w:pos="0"/>
          <w:tab w:val="num" w:pos="851"/>
        </w:tabs>
        <w:ind w:left="851" w:hanging="851"/>
        <w:jc w:val="both"/>
      </w:pPr>
      <w:proofErr w:type="spellStart"/>
      <w:r>
        <w:rPr>
          <w:b/>
        </w:rPr>
        <w:t>TTOt</w:t>
      </w:r>
      <w:proofErr w:type="spellEnd"/>
      <w:r w:rsidRPr="009A26E8">
        <w:t xml:space="preserve"> </w:t>
      </w:r>
      <w:r>
        <w:t xml:space="preserve">means the value as </w:t>
      </w:r>
      <w:r w:rsidRPr="00302E20">
        <w:t xml:space="preserve">defined in Special Condition </w:t>
      </w:r>
      <w:r>
        <w:t xml:space="preserve">9.11 </w:t>
      </w:r>
      <w:r w:rsidRPr="00302E20">
        <w:t xml:space="preserve">of the TO licence for </w:t>
      </w:r>
      <w:r>
        <w:t>NGET as ‘</w:t>
      </w:r>
      <w:proofErr w:type="spellStart"/>
      <w:r>
        <w:t>TNGETt</w:t>
      </w:r>
      <w:proofErr w:type="spellEnd"/>
      <w:r>
        <w:t>’, SHET as ‘</w:t>
      </w:r>
      <w:proofErr w:type="spellStart"/>
      <w:r>
        <w:t>TSHTt</w:t>
      </w:r>
      <w:proofErr w:type="spellEnd"/>
      <w:r>
        <w:t>’, and SPT as ‘</w:t>
      </w:r>
      <w:proofErr w:type="spellStart"/>
      <w:r>
        <w:t>TSPt</w:t>
      </w:r>
      <w:proofErr w:type="spellEnd"/>
      <w:r>
        <w:t>’</w:t>
      </w:r>
      <w:r w:rsidRPr="00302E20">
        <w:t>.</w:t>
      </w:r>
    </w:p>
    <w:p w14:paraId="73B48189" w14:textId="77777777" w:rsidR="005E2567" w:rsidRPr="00302E20" w:rsidRDefault="00EF0439" w:rsidP="00EA022D">
      <w:pPr>
        <w:pStyle w:val="Heading3"/>
        <w:tabs>
          <w:tab w:val="num" w:pos="851"/>
        </w:tabs>
        <w:ind w:left="851" w:hanging="851"/>
        <w:jc w:val="both"/>
      </w:pPr>
      <w:proofErr w:type="spellStart"/>
      <w:r>
        <w:rPr>
          <w:b/>
        </w:rPr>
        <w:t>T</w:t>
      </w:r>
      <w:r w:rsidR="005E2567">
        <w:rPr>
          <w:b/>
        </w:rPr>
        <w:t>OFTO</w:t>
      </w:r>
      <w:r w:rsidR="006E531C">
        <w:rPr>
          <w:b/>
        </w:rPr>
        <w:t>t</w:t>
      </w:r>
      <w:proofErr w:type="spellEnd"/>
      <w:r w:rsidR="005E2567">
        <w:rPr>
          <w:b/>
        </w:rPr>
        <w:t xml:space="preserve"> </w:t>
      </w:r>
      <w:r w:rsidR="005E2567" w:rsidRPr="00A15F5F">
        <w:rPr>
          <w:bCs/>
        </w:rPr>
        <w:t>is defined in Special Condition</w:t>
      </w:r>
      <w:r w:rsidR="005E2567">
        <w:rPr>
          <w:b/>
        </w:rPr>
        <w:t xml:space="preserve"> </w:t>
      </w:r>
      <w:r w:rsidR="00A07B03" w:rsidRPr="00A15F5F">
        <w:rPr>
          <w:bCs/>
        </w:rPr>
        <w:t>3.</w:t>
      </w:r>
      <w:r w:rsidR="00E63108">
        <w:rPr>
          <w:bCs/>
        </w:rPr>
        <w:t>2</w:t>
      </w:r>
      <w:r w:rsidR="00A07B03" w:rsidRPr="00A15F5F">
        <w:rPr>
          <w:bCs/>
        </w:rPr>
        <w:t xml:space="preserve"> of </w:t>
      </w:r>
      <w:r w:rsidR="003D39D7">
        <w:rPr>
          <w:bCs/>
        </w:rPr>
        <w:t>The Company</w:t>
      </w:r>
      <w:r w:rsidR="005E2567">
        <w:rPr>
          <w:b/>
        </w:rPr>
        <w:t xml:space="preserve"> </w:t>
      </w:r>
      <w:r w:rsidR="005E2567" w:rsidRPr="00A07B03">
        <w:rPr>
          <w:bCs/>
        </w:rPr>
        <w:t>Licence</w:t>
      </w:r>
      <w:r w:rsidR="000C405F" w:rsidRPr="00A07B03">
        <w:rPr>
          <w:bCs/>
        </w:rPr>
        <w:t>.</w:t>
      </w:r>
    </w:p>
    <w:p w14:paraId="6EDA6D5C" w14:textId="362CDE27" w:rsidR="004A4D77" w:rsidRDefault="00D54291" w:rsidP="00EA022D">
      <w:pPr>
        <w:pStyle w:val="Heading3"/>
        <w:tabs>
          <w:tab w:val="num" w:pos="851"/>
        </w:tabs>
        <w:ind w:left="851" w:hanging="851"/>
        <w:jc w:val="both"/>
      </w:pPr>
      <w:r w:rsidRPr="404C3F98">
        <w:rPr>
          <w:b/>
          <w:bCs/>
        </w:rPr>
        <w:t>CPIH</w:t>
      </w:r>
      <w:r w:rsidR="005653D6" w:rsidRPr="404C3F98">
        <w:rPr>
          <w:b/>
          <w:bCs/>
        </w:rPr>
        <w:t xml:space="preserve"> </w:t>
      </w:r>
      <w:r w:rsidR="005653D6">
        <w:t>is the</w:t>
      </w:r>
      <w:r w:rsidR="00EE7AC4">
        <w:t xml:space="preserve"> </w:t>
      </w:r>
      <w:r w:rsidR="00F734F4">
        <w:t>price index adjustment method as described in Part F of Special Condition 2.1 of the Transmission Licence</w:t>
      </w:r>
      <w:r w:rsidR="005B4DEC">
        <w:t xml:space="preserve"> for NGET, SHET</w:t>
      </w:r>
      <w:ins w:id="2" w:author="Amanda Rooney" w:date="2026-01-08T17:01:00Z">
        <w:r w:rsidR="7F331CFB">
          <w:t>,</w:t>
        </w:r>
      </w:ins>
      <w:r w:rsidR="005B4DEC">
        <w:t xml:space="preserve"> SPT</w:t>
      </w:r>
      <w:r w:rsidR="003E5740">
        <w:t xml:space="preserve"> and CATOs</w:t>
      </w:r>
      <w:r w:rsidR="00567089">
        <w:t>.</w:t>
      </w:r>
      <w:r w:rsidR="005653D6">
        <w:t xml:space="preserve"> </w:t>
      </w:r>
    </w:p>
    <w:p w14:paraId="4CA267B8" w14:textId="77777777" w:rsidR="00EF0439" w:rsidRPr="00990976" w:rsidRDefault="00EF0439" w:rsidP="00EA022D">
      <w:pPr>
        <w:pStyle w:val="Heading3"/>
        <w:tabs>
          <w:tab w:val="num" w:pos="851"/>
        </w:tabs>
        <w:ind w:left="851" w:hanging="851"/>
        <w:jc w:val="both"/>
      </w:pPr>
      <w:r>
        <w:rPr>
          <w:b/>
        </w:rPr>
        <w:t>Financial Year Y</w:t>
      </w:r>
      <w:r>
        <w:rPr>
          <w:bCs/>
        </w:rPr>
        <w:t xml:space="preserve"> means the current </w:t>
      </w:r>
      <w:r w:rsidR="00CC55AE">
        <w:rPr>
          <w:bCs/>
        </w:rPr>
        <w:t>financial</w:t>
      </w:r>
      <w:r w:rsidR="00E7504B">
        <w:rPr>
          <w:bCs/>
        </w:rPr>
        <w:t xml:space="preserve"> </w:t>
      </w:r>
      <w:r w:rsidR="00CC55AE">
        <w:rPr>
          <w:bCs/>
        </w:rPr>
        <w:t>y</w:t>
      </w:r>
      <w:r w:rsidR="00E7504B">
        <w:rPr>
          <w:bCs/>
        </w:rPr>
        <w:t>ear</w:t>
      </w:r>
      <w:r>
        <w:rPr>
          <w:bCs/>
        </w:rPr>
        <w:t xml:space="preserve"> beginning on 1</w:t>
      </w:r>
      <w:r w:rsidRPr="00347DF8">
        <w:rPr>
          <w:bCs/>
          <w:vertAlign w:val="superscript"/>
        </w:rPr>
        <w:t>st</w:t>
      </w:r>
      <w:r>
        <w:rPr>
          <w:bCs/>
        </w:rPr>
        <w:t xml:space="preserve"> April and ending 31</w:t>
      </w:r>
      <w:r w:rsidRPr="00347DF8">
        <w:rPr>
          <w:bCs/>
          <w:vertAlign w:val="superscript"/>
        </w:rPr>
        <w:t>st</w:t>
      </w:r>
      <w:r>
        <w:rPr>
          <w:bCs/>
        </w:rPr>
        <w:t xml:space="preserve"> March.</w:t>
      </w:r>
    </w:p>
    <w:p w14:paraId="0D71DD15" w14:textId="77777777" w:rsidR="00990976" w:rsidRPr="00302E20" w:rsidRDefault="00990976" w:rsidP="00EA022D">
      <w:pPr>
        <w:pStyle w:val="Heading3"/>
        <w:tabs>
          <w:tab w:val="num" w:pos="851"/>
        </w:tabs>
        <w:ind w:left="851" w:hanging="851"/>
        <w:jc w:val="both"/>
      </w:pPr>
      <w:r>
        <w:rPr>
          <w:rStyle w:val="normaltextrun"/>
          <w:rFonts w:cs="Arial"/>
          <w:b/>
          <w:bCs/>
          <w:color w:val="000000"/>
          <w:shd w:val="clear" w:color="auto" w:fill="FFFFFF"/>
        </w:rPr>
        <w:t>TO Revenue Contact</w:t>
      </w:r>
      <w:r>
        <w:rPr>
          <w:rStyle w:val="normaltextrun"/>
          <w:rFonts w:cs="Arial"/>
          <w:color w:val="000000"/>
          <w:shd w:val="clear" w:color="auto" w:fill="FFFFFF"/>
        </w:rPr>
        <w:t xml:space="preserve"> means the named contact within the TO for revenue issues as advised to </w:t>
      </w:r>
      <w:r w:rsidR="003D39D7">
        <w:rPr>
          <w:rStyle w:val="normaltextrun"/>
          <w:rFonts w:cs="Arial"/>
          <w:color w:val="000000"/>
          <w:shd w:val="clear" w:color="auto" w:fill="FFFFFF"/>
        </w:rPr>
        <w:t>The Company</w:t>
      </w:r>
      <w:r>
        <w:rPr>
          <w:rStyle w:val="normaltextrun"/>
          <w:rFonts w:cs="Arial"/>
          <w:color w:val="000000"/>
          <w:shd w:val="clear" w:color="auto" w:fill="FFFFFF"/>
        </w:rPr>
        <w:t xml:space="preserve"> and the other TO</w:t>
      </w:r>
      <w:r w:rsidR="005B4DEC">
        <w:rPr>
          <w:rStyle w:val="normaltextrun"/>
          <w:rFonts w:cs="Arial"/>
          <w:color w:val="000000"/>
          <w:shd w:val="clear" w:color="auto" w:fill="FFFFFF"/>
        </w:rPr>
        <w:t>s</w:t>
      </w:r>
      <w:r>
        <w:rPr>
          <w:rStyle w:val="normaltextrun"/>
          <w:rFonts w:cs="Arial"/>
          <w:color w:val="000000"/>
          <w:shd w:val="clear" w:color="auto" w:fill="FFFFFF"/>
        </w:rPr>
        <w:t xml:space="preserve"> from time to time.</w:t>
      </w:r>
    </w:p>
    <w:p w14:paraId="643B1CEF" w14:textId="77777777" w:rsidR="003442FB" w:rsidRPr="00302E20" w:rsidRDefault="003442FB">
      <w:pPr>
        <w:pStyle w:val="Heading4"/>
        <w:numPr>
          <w:ilvl w:val="0"/>
          <w:numId w:val="0"/>
        </w:numPr>
        <w:jc w:val="both"/>
      </w:pPr>
    </w:p>
    <w:p w14:paraId="4AD1E067" w14:textId="77777777" w:rsidR="003442FB" w:rsidRPr="00302E20" w:rsidRDefault="003442FB">
      <w:pPr>
        <w:pStyle w:val="Heading1"/>
        <w:jc w:val="both"/>
      </w:pPr>
      <w:r w:rsidRPr="00302E20">
        <w:t>Procedure</w:t>
      </w:r>
    </w:p>
    <w:p w14:paraId="709AB89D" w14:textId="77777777" w:rsidR="003442FB" w:rsidRPr="00302E20" w:rsidRDefault="003442FB">
      <w:pPr>
        <w:pStyle w:val="Heading2"/>
        <w:jc w:val="both"/>
      </w:pPr>
      <w:r w:rsidRPr="00302E20">
        <w:t xml:space="preserve">Overview of Charge Setting Process </w:t>
      </w:r>
    </w:p>
    <w:p w14:paraId="7AA96022" w14:textId="77777777" w:rsidR="003442FB" w:rsidRPr="00302E20" w:rsidRDefault="003442FB">
      <w:pPr>
        <w:pStyle w:val="Heading3"/>
        <w:tabs>
          <w:tab w:val="num" w:pos="851"/>
        </w:tabs>
        <w:ind w:left="851" w:hanging="851"/>
        <w:jc w:val="both"/>
      </w:pPr>
      <w:r w:rsidRPr="00302E20">
        <w:t xml:space="preserve">An overview of the annual charge setting process is pictorially represented in Appendix A and interfaces between </w:t>
      </w:r>
      <w:r w:rsidR="003D39D7">
        <w:t>The Company</w:t>
      </w:r>
      <w:r w:rsidRPr="00302E20">
        <w:t xml:space="preserve"> and TOs is represented in the swim lane diagram in Appendix B.</w:t>
      </w:r>
    </w:p>
    <w:p w14:paraId="4ED9F75B" w14:textId="77777777" w:rsidR="003442FB" w:rsidRPr="00302E20" w:rsidRDefault="003442FB">
      <w:pPr>
        <w:pStyle w:val="Heading3"/>
        <w:numPr>
          <w:ilvl w:val="0"/>
          <w:numId w:val="0"/>
        </w:numPr>
        <w:jc w:val="both"/>
      </w:pPr>
    </w:p>
    <w:p w14:paraId="1AF33368" w14:textId="77777777" w:rsidR="003442FB" w:rsidRPr="00302E20" w:rsidRDefault="003442FB">
      <w:pPr>
        <w:pStyle w:val="Heading2"/>
        <w:jc w:val="both"/>
      </w:pPr>
      <w:r w:rsidRPr="00302E20">
        <w:t>Connection Charge Setting</w:t>
      </w:r>
    </w:p>
    <w:p w14:paraId="7F07CBFC" w14:textId="77777777" w:rsidR="003442FB" w:rsidRPr="00302E20" w:rsidRDefault="00DD64B5" w:rsidP="004A7E87">
      <w:pPr>
        <w:pStyle w:val="Heading3"/>
        <w:tabs>
          <w:tab w:val="num" w:pos="851"/>
        </w:tabs>
        <w:ind w:left="851" w:hanging="851"/>
        <w:jc w:val="both"/>
      </w:pPr>
      <w:r w:rsidRPr="00302E20">
        <w:t>As part of the annual process</w:t>
      </w:r>
      <w:r w:rsidR="006C5FE4" w:rsidRPr="00302E20">
        <w:t xml:space="preserve"> for setting Connection Charges</w:t>
      </w:r>
      <w:r w:rsidRPr="00302E20">
        <w:t xml:space="preserve">, it is necessary for the TOs to provide </w:t>
      </w:r>
      <w:r w:rsidR="003D39D7">
        <w:t>The Company</w:t>
      </w:r>
      <w:r w:rsidRPr="00302E20">
        <w:t xml:space="preserve"> with certain information </w:t>
      </w:r>
      <w:proofErr w:type="gramStart"/>
      <w:r w:rsidRPr="00302E20">
        <w:t>in order to</w:t>
      </w:r>
      <w:proofErr w:type="gramEnd"/>
      <w:r w:rsidRPr="00302E20">
        <w:t xml:space="preserve"> enable the calculation of </w:t>
      </w:r>
      <w:proofErr w:type="gramStart"/>
      <w:r w:rsidRPr="00302E20">
        <w:t>Site Specific</w:t>
      </w:r>
      <w:proofErr w:type="gramEnd"/>
      <w:r w:rsidRPr="00302E20">
        <w:t xml:space="preserve"> Maintenance </w:t>
      </w:r>
      <w:r w:rsidR="008A64D9" w:rsidRPr="00302E20">
        <w:t>C</w:t>
      </w:r>
      <w:r w:rsidRPr="00302E20">
        <w:t xml:space="preserve">harges and the Transmission </w:t>
      </w:r>
      <w:r w:rsidR="008A64D9" w:rsidRPr="00302E20">
        <w:t xml:space="preserve">Running Costs </w:t>
      </w:r>
      <w:r w:rsidRPr="00302E20">
        <w:t>Factor.</w:t>
      </w:r>
    </w:p>
    <w:p w14:paraId="69296D05" w14:textId="77777777" w:rsidR="003442FB" w:rsidRPr="00302E20" w:rsidRDefault="00DD64B5" w:rsidP="004A7E87">
      <w:pPr>
        <w:pStyle w:val="Heading3"/>
        <w:tabs>
          <w:tab w:val="num" w:pos="851"/>
        </w:tabs>
        <w:ind w:left="851" w:hanging="851"/>
        <w:jc w:val="both"/>
      </w:pPr>
      <w:r w:rsidRPr="00302E20">
        <w:t xml:space="preserve">The data required for the calculation of </w:t>
      </w:r>
      <w:proofErr w:type="gramStart"/>
      <w:r w:rsidR="003F5054" w:rsidRPr="00302E20">
        <w:t>Site Specific</w:t>
      </w:r>
      <w:proofErr w:type="gramEnd"/>
      <w:r w:rsidR="003F5054" w:rsidRPr="00302E20">
        <w:t xml:space="preserve"> Maintenance Charges</w:t>
      </w:r>
      <w:r w:rsidRPr="00302E20">
        <w:t xml:space="preserve"> </w:t>
      </w:r>
      <w:r w:rsidR="005527FA" w:rsidRPr="00302E20">
        <w:t>are</w:t>
      </w:r>
      <w:r w:rsidRPr="00302E20">
        <w:t xml:space="preserve"> the £m forecast</w:t>
      </w:r>
      <w:r w:rsidR="005527FA" w:rsidRPr="00302E20">
        <w:t>s</w:t>
      </w:r>
      <w:r w:rsidRPr="00302E20">
        <w:t xml:space="preserve"> of maintenance costs relating solely to </w:t>
      </w:r>
      <w:r w:rsidR="003F5054" w:rsidRPr="00302E20">
        <w:t>C</w:t>
      </w:r>
      <w:r w:rsidRPr="00302E20">
        <w:t xml:space="preserve">onnection </w:t>
      </w:r>
      <w:r w:rsidR="003F5054" w:rsidRPr="00302E20">
        <w:t>A</w:t>
      </w:r>
      <w:r w:rsidRPr="00302E20">
        <w:t xml:space="preserve">ssets within each TO area.  This figure </w:t>
      </w:r>
      <w:r w:rsidR="006E06EF" w:rsidRPr="00302E20">
        <w:t>should</w:t>
      </w:r>
      <w:r w:rsidRPr="00302E20">
        <w:t xml:space="preserve"> be provided to 2 decimal places.</w:t>
      </w:r>
    </w:p>
    <w:p w14:paraId="75483700" w14:textId="77777777" w:rsidR="003442FB" w:rsidRPr="00302E20" w:rsidRDefault="00DD64B5" w:rsidP="004A7E87">
      <w:pPr>
        <w:pStyle w:val="Heading3"/>
        <w:tabs>
          <w:tab w:val="num" w:pos="851"/>
        </w:tabs>
        <w:ind w:left="851" w:hanging="851"/>
        <w:jc w:val="both"/>
      </w:pPr>
      <w:proofErr w:type="gramStart"/>
      <w:r w:rsidRPr="00302E20">
        <w:t>In order to</w:t>
      </w:r>
      <w:proofErr w:type="gramEnd"/>
      <w:r w:rsidRPr="00302E20">
        <w:t xml:space="preserve"> </w:t>
      </w:r>
      <w:r w:rsidR="005527FA" w:rsidRPr="00302E20">
        <w:t xml:space="preserve">aid this calculation, </w:t>
      </w:r>
      <w:r w:rsidR="003D39D7">
        <w:t>The Company</w:t>
      </w:r>
      <w:r w:rsidR="005527FA" w:rsidRPr="00302E20">
        <w:t xml:space="preserve"> will provide a list of </w:t>
      </w:r>
      <w:r w:rsidR="003F5054" w:rsidRPr="00302E20">
        <w:t>C</w:t>
      </w:r>
      <w:r w:rsidR="005527FA" w:rsidRPr="00302E20">
        <w:t xml:space="preserve">onnection </w:t>
      </w:r>
      <w:r w:rsidR="003F5054" w:rsidRPr="00302E20">
        <w:t>A</w:t>
      </w:r>
      <w:r w:rsidR="005527FA" w:rsidRPr="00302E20">
        <w:t>ssets to each TO detailing:</w:t>
      </w:r>
    </w:p>
    <w:p w14:paraId="6E72E133"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Site</w:t>
      </w:r>
    </w:p>
    <w:p w14:paraId="48365870"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Customer</w:t>
      </w:r>
    </w:p>
    <w:p w14:paraId="67EBA4B7"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Asset description</w:t>
      </w:r>
    </w:p>
    <w:p w14:paraId="561AED20"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Age</w:t>
      </w:r>
    </w:p>
    <w:p w14:paraId="6207CD00"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Commissioning Year</w:t>
      </w:r>
    </w:p>
    <w:p w14:paraId="605053D0"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 xml:space="preserve">Current </w:t>
      </w:r>
      <w:r w:rsidR="00E7504B">
        <w:t>Financial Year</w:t>
      </w:r>
      <w:r w:rsidR="00E072CF">
        <w:t xml:space="preserve"> Y</w:t>
      </w:r>
      <w:r w:rsidRPr="00302E20">
        <w:t>’s GAV</w:t>
      </w:r>
    </w:p>
    <w:p w14:paraId="04AC321A"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 xml:space="preserve">Current </w:t>
      </w:r>
      <w:r w:rsidR="00E7504B">
        <w:t>Financial Year</w:t>
      </w:r>
      <w:r w:rsidR="00E072CF">
        <w:t xml:space="preserve"> Y</w:t>
      </w:r>
      <w:r w:rsidRPr="00302E20">
        <w:t>’s NAV</w:t>
      </w:r>
    </w:p>
    <w:p w14:paraId="5D0AB342"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 xml:space="preserve">Any Scheme-Based Charges applicable in the </w:t>
      </w:r>
      <w:r w:rsidR="00E7504B">
        <w:t>Financial Year</w:t>
      </w:r>
      <w:r w:rsidR="00E072CF">
        <w:t xml:space="preserve"> </w:t>
      </w:r>
      <w:r w:rsidRPr="00302E20">
        <w:t>to be calculated</w:t>
      </w:r>
    </w:p>
    <w:p w14:paraId="7E8BE46F" w14:textId="77777777" w:rsidR="003442FB" w:rsidRPr="00302E20" w:rsidRDefault="00B16BDE" w:rsidP="004A7E87">
      <w:pPr>
        <w:pStyle w:val="Heading3"/>
        <w:tabs>
          <w:tab w:val="num" w:pos="851"/>
        </w:tabs>
        <w:ind w:left="851" w:hanging="851"/>
        <w:jc w:val="both"/>
      </w:pPr>
      <w:r w:rsidRPr="00302E20">
        <w:t xml:space="preserve">This list of </w:t>
      </w:r>
      <w:r w:rsidR="003F5054" w:rsidRPr="00302E20">
        <w:t>C</w:t>
      </w:r>
      <w:r w:rsidRPr="00302E20">
        <w:t xml:space="preserve">onnection </w:t>
      </w:r>
      <w:r w:rsidR="003F5054" w:rsidRPr="00302E20">
        <w:t>A</w:t>
      </w:r>
      <w:r w:rsidRPr="00302E20">
        <w:t xml:space="preserve">ssets </w:t>
      </w:r>
      <w:r w:rsidR="004545FC">
        <w:t xml:space="preserve">provided </w:t>
      </w:r>
      <w:r w:rsidRPr="00302E20">
        <w:t xml:space="preserve">by each of the </w:t>
      </w:r>
      <w:r w:rsidR="003F5054" w:rsidRPr="00302E20">
        <w:t>P</w:t>
      </w:r>
      <w:r w:rsidR="006C5FE4" w:rsidRPr="00302E20">
        <w:t>artie</w:t>
      </w:r>
      <w:r w:rsidRPr="00302E20">
        <w:t xml:space="preserve">s forms the </w:t>
      </w:r>
      <w:r w:rsidR="006E06EF" w:rsidRPr="00302E20">
        <w:t xml:space="preserve">total </w:t>
      </w:r>
      <w:r w:rsidRPr="00302E20">
        <w:t xml:space="preserve">GB </w:t>
      </w:r>
      <w:r w:rsidR="003F5054" w:rsidRPr="00302E20">
        <w:t>C</w:t>
      </w:r>
      <w:r w:rsidRPr="00302E20">
        <w:t xml:space="preserve">onnection </w:t>
      </w:r>
      <w:r w:rsidR="003F5054" w:rsidRPr="00302E20">
        <w:t>A</w:t>
      </w:r>
      <w:r w:rsidRPr="00302E20">
        <w:t xml:space="preserve">sset GAV. </w:t>
      </w:r>
      <w:r w:rsidR="005D482D" w:rsidRPr="005D482D">
        <w:t xml:space="preserve">Any change to a TO's Connection Asset database should be notified to </w:t>
      </w:r>
      <w:r w:rsidR="003D39D7">
        <w:t>The Company</w:t>
      </w:r>
      <w:r w:rsidR="005D482D" w:rsidRPr="005D482D">
        <w:t xml:space="preserve"> by the TO at the point of preparation of the TO Construction Offer, in accordance with the process described in STCP18-1, and the resultant amendments to the TO's Charges should be made in accordance with STCP13-1 paragraphs 3.</w:t>
      </w:r>
      <w:r w:rsidR="0020195D">
        <w:t>3</w:t>
      </w:r>
      <w:r w:rsidR="005D482D" w:rsidRPr="005D482D">
        <w:t>.1 to 3.</w:t>
      </w:r>
      <w:r w:rsidR="00141E02">
        <w:t>3</w:t>
      </w:r>
      <w:r w:rsidR="005D482D" w:rsidRPr="005D482D">
        <w:t xml:space="preserve">.3, inclusive. </w:t>
      </w:r>
    </w:p>
    <w:p w14:paraId="57C76105" w14:textId="77777777" w:rsidR="00997FFA" w:rsidRPr="00302E20" w:rsidRDefault="00997FFA" w:rsidP="004A7E87">
      <w:pPr>
        <w:pStyle w:val="Heading3"/>
        <w:tabs>
          <w:tab w:val="num" w:pos="851"/>
        </w:tabs>
        <w:ind w:left="851" w:hanging="851"/>
        <w:jc w:val="both"/>
      </w:pPr>
      <w:r w:rsidRPr="00302E20">
        <w:t xml:space="preserve">The data required for the calculation of the Transmission Running Costs Factor should take the form of a TO-determined percentage of TO Connection Assets (as referenced in the list provided by </w:t>
      </w:r>
      <w:r w:rsidR="003D39D7">
        <w:t>The Company</w:t>
      </w:r>
      <w:r w:rsidRPr="00302E20">
        <w:t xml:space="preserve"> and incorporating any TO </w:t>
      </w:r>
      <w:r w:rsidRPr="00302E20">
        <w:lastRenderedPageBreak/>
        <w:t>amendments), over the TO’s total system assets (i.e. Connection Assets + Infrastructure Assets). This percentage should be provided to two decimal places.</w:t>
      </w:r>
    </w:p>
    <w:p w14:paraId="16E1EFD6" w14:textId="77777777" w:rsidR="00F01D03" w:rsidRPr="00302E20" w:rsidRDefault="00976806" w:rsidP="004A7E87">
      <w:pPr>
        <w:pStyle w:val="Heading3"/>
        <w:tabs>
          <w:tab w:val="num" w:pos="851"/>
        </w:tabs>
        <w:ind w:left="851" w:hanging="851"/>
        <w:jc w:val="both"/>
      </w:pPr>
      <w:r w:rsidRPr="00302E20">
        <w:t xml:space="preserve">Technically, in accordance with the </w:t>
      </w:r>
      <w:r w:rsidR="00F01D03" w:rsidRPr="00302E20">
        <w:t xml:space="preserve">Statement of the Connection Charging Methodology, this data is only required (and would therefore only be used) at the start of each price review period.  However, for monitoring purposes, it is important that this information is provided on an annual basis </w:t>
      </w:r>
      <w:proofErr w:type="gramStart"/>
      <w:r w:rsidR="00F01D03" w:rsidRPr="00302E20">
        <w:t>in order to</w:t>
      </w:r>
      <w:proofErr w:type="gramEnd"/>
      <w:r w:rsidR="00F01D03" w:rsidRPr="00302E20">
        <w:t xml:space="preserve"> allow for decisions as to whether a “within price control period” change should be undertaken.</w:t>
      </w:r>
    </w:p>
    <w:p w14:paraId="74BA913F" w14:textId="77777777" w:rsidR="00875AE7" w:rsidRDefault="00FD45E6" w:rsidP="004A7E87">
      <w:pPr>
        <w:pStyle w:val="Heading3"/>
        <w:tabs>
          <w:tab w:val="num" w:pos="851"/>
        </w:tabs>
        <w:ind w:left="851" w:hanging="851"/>
        <w:jc w:val="both"/>
      </w:pPr>
      <w:r w:rsidRPr="00302E20">
        <w:t>A</w:t>
      </w:r>
      <w:r w:rsidR="00445A61" w:rsidRPr="00302E20">
        <w:t xml:space="preserve">s part of the information provision for the charge setting process </w:t>
      </w:r>
      <w:r w:rsidR="003D39D7">
        <w:t>The Company</w:t>
      </w:r>
      <w:r w:rsidR="00445A61" w:rsidRPr="00302E20">
        <w:t xml:space="preserve"> and the TOs shall </w:t>
      </w:r>
      <w:proofErr w:type="gramStart"/>
      <w:r w:rsidR="00445A61" w:rsidRPr="00302E20">
        <w:t>agree</w:t>
      </w:r>
      <w:r w:rsidR="00875AE7" w:rsidRPr="006D7C96">
        <w:t>;</w:t>
      </w:r>
      <w:proofErr w:type="gramEnd"/>
    </w:p>
    <w:p w14:paraId="34631A0B" w14:textId="77777777" w:rsidR="00875AE7" w:rsidRPr="009005B6" w:rsidRDefault="00445A61" w:rsidP="009005B6">
      <w:pPr>
        <w:pStyle w:val="Heading3"/>
        <w:numPr>
          <w:ilvl w:val="0"/>
          <w:numId w:val="40"/>
        </w:numPr>
        <w:ind w:left="1276" w:hanging="425"/>
        <w:jc w:val="both"/>
        <w:rPr>
          <w:color w:val="FF0000"/>
          <w:u w:val="single"/>
        </w:rPr>
      </w:pPr>
      <w:r w:rsidRPr="00302E20">
        <w:t xml:space="preserve">the </w:t>
      </w:r>
      <w:r w:rsidR="00F52788">
        <w:t>CPIH</w:t>
      </w:r>
      <w:r w:rsidR="000D5587">
        <w:t xml:space="preserve"> </w:t>
      </w:r>
      <w:r w:rsidRPr="00302E20">
        <w:t xml:space="preserve">indexation to apply to the Gross Asset Values of each Connection </w:t>
      </w:r>
      <w:r w:rsidR="003D249E" w:rsidRPr="00302E20">
        <w:t>A</w:t>
      </w:r>
      <w:r w:rsidRPr="00302E20">
        <w:t>sset (where applicable)</w:t>
      </w:r>
      <w:r w:rsidR="00875AE7" w:rsidRPr="006D7C96">
        <w:t xml:space="preserve"> </w:t>
      </w:r>
      <w:proofErr w:type="gramStart"/>
      <w:r w:rsidR="00875AE7" w:rsidRPr="006D7C96">
        <w:t>and;</w:t>
      </w:r>
      <w:proofErr w:type="gramEnd"/>
    </w:p>
    <w:p w14:paraId="58EAF116" w14:textId="77777777" w:rsidR="00875AE7" w:rsidRPr="009005B6" w:rsidRDefault="00875AE7" w:rsidP="009005B6">
      <w:pPr>
        <w:numPr>
          <w:ilvl w:val="0"/>
          <w:numId w:val="40"/>
        </w:numPr>
        <w:ind w:left="1276" w:hanging="425"/>
        <w:rPr>
          <w:rFonts w:cs="Arial"/>
          <w:color w:val="FF0000"/>
          <w:u w:val="double"/>
        </w:rPr>
      </w:pPr>
      <w:r w:rsidRPr="006D7C96">
        <w:t>the TOs</w:t>
      </w:r>
      <w:r w:rsidR="00673223">
        <w:t>’</w:t>
      </w:r>
      <w:r w:rsidRPr="006D7C96">
        <w:t xml:space="preserve"> Rate of Return to apply to the Net Asset Values of all the TOs</w:t>
      </w:r>
      <w:r w:rsidR="00B578E7">
        <w:t>’</w:t>
      </w:r>
      <w:r w:rsidRPr="006D7C96">
        <w:t xml:space="preserve"> Connection Assets. </w:t>
      </w:r>
      <w:r w:rsidRPr="009005B6">
        <w:rPr>
          <w:color w:val="FF0000"/>
          <w:u w:val="double"/>
        </w:rPr>
        <w:br/>
      </w:r>
      <w:r w:rsidRPr="009005B6">
        <w:rPr>
          <w:color w:val="FF0000"/>
          <w:u w:val="double"/>
        </w:rPr>
        <w:br/>
      </w:r>
      <w:r w:rsidRPr="006D7C96">
        <w:t>where;</w:t>
      </w:r>
      <w:r w:rsidRPr="006D7C96">
        <w:br/>
      </w:r>
      <w:r w:rsidRPr="006D7C96">
        <w:br/>
        <w:t xml:space="preserve">Rate of Return applicable to Connection Assets subject to </w:t>
      </w:r>
      <w:r w:rsidR="00F52788">
        <w:t>CPIH</w:t>
      </w:r>
      <w:r w:rsidRPr="006D7C96">
        <w:t xml:space="preserve"> indexation shall be the real pre-tax Weighted Average Cost of Capital for the Relevant Transmission Licensee for year n (</w:t>
      </w:r>
      <w:proofErr w:type="spellStart"/>
      <w:r w:rsidRPr="006D7C96">
        <w:t>WACC</w:t>
      </w:r>
      <w:r w:rsidRPr="006D7C96">
        <w:rPr>
          <w:vertAlign w:val="subscript"/>
        </w:rPr>
        <w:t>n</w:t>
      </w:r>
      <w:proofErr w:type="spellEnd"/>
      <w:r w:rsidRPr="006D7C96">
        <w:t>), and.</w:t>
      </w:r>
      <w:r w:rsidRPr="006D7C96">
        <w:br/>
      </w:r>
      <w:r w:rsidRPr="006D7C96">
        <w:br/>
        <w:t>Rate of Return applicable to Connection Assets subject to MEA indexation shall be the real pre-tax Weighted Average Cost of Capital for the Relevant Transmission Licensee for year n (</w:t>
      </w:r>
      <w:proofErr w:type="spellStart"/>
      <w:r w:rsidRPr="006D7C96">
        <w:t>WACC</w:t>
      </w:r>
      <w:r w:rsidRPr="006D7C96">
        <w:rPr>
          <w:vertAlign w:val="subscript"/>
        </w:rPr>
        <w:t>n</w:t>
      </w:r>
      <w:proofErr w:type="spellEnd"/>
      <w:r w:rsidRPr="006D7C96">
        <w:t xml:space="preserve"> plus 1.5 percentage points).</w:t>
      </w:r>
      <w:r w:rsidRPr="006D7C96">
        <w:br/>
      </w:r>
      <w:r w:rsidRPr="006D7C96">
        <w:br/>
      </w:r>
      <w:r w:rsidRPr="006D7C96">
        <w:rPr>
          <w:rFonts w:cs="Arial"/>
        </w:rPr>
        <w:t>Where for the year n:</w:t>
      </w:r>
      <w:r w:rsidR="00BF11E5" w:rsidRPr="006D7C96">
        <w:rPr>
          <w:rFonts w:cs="Arial"/>
        </w:rPr>
        <w:br/>
      </w:r>
      <w:r w:rsidR="00BF11E5" w:rsidRPr="006D7C96">
        <w:rPr>
          <w:rFonts w:cs="Arial"/>
        </w:rPr>
        <w:br/>
      </w:r>
      <w:proofErr w:type="spellStart"/>
      <w:r w:rsidRPr="006D7C96">
        <w:rPr>
          <w:rFonts w:cs="Arial"/>
        </w:rPr>
        <w:t>WACCn</w:t>
      </w:r>
      <w:proofErr w:type="spellEnd"/>
      <w:r w:rsidRPr="006D7C96">
        <w:rPr>
          <w:rFonts w:cs="Arial"/>
        </w:rPr>
        <w:t xml:space="preserve"> = ( ( </w:t>
      </w:r>
      <w:r w:rsidRPr="006D7C96">
        <w:rPr>
          <w:rFonts w:ascii="Cambria Math" w:hAnsi="Cambria Math" w:cs="Cambria Math"/>
        </w:rPr>
        <w:t>𝑟𝑒𝑎𝑙</w:t>
      </w:r>
      <w:r w:rsidRPr="006D7C96">
        <w:rPr>
          <w:rFonts w:cs="Arial"/>
        </w:rPr>
        <w:t xml:space="preserve"> </w:t>
      </w:r>
      <w:r w:rsidRPr="006D7C96">
        <w:rPr>
          <w:rFonts w:ascii="Cambria Math" w:hAnsi="Cambria Math" w:cs="Cambria Math"/>
        </w:rPr>
        <w:t>𝑝𝑜𝑠𝑡</w:t>
      </w:r>
      <w:r w:rsidRPr="006D7C96">
        <w:rPr>
          <w:rFonts w:cs="Arial"/>
        </w:rPr>
        <w:t xml:space="preserve"> </w:t>
      </w:r>
      <w:r w:rsidRPr="006D7C96">
        <w:rPr>
          <w:rFonts w:ascii="Cambria Math" w:hAnsi="Cambria Math" w:cs="Cambria Math"/>
        </w:rPr>
        <w:t>𝑡𝑎𝑥</w:t>
      </w:r>
      <w:r w:rsidRPr="006D7C96">
        <w:rPr>
          <w:rFonts w:cs="Arial"/>
        </w:rPr>
        <w:t xml:space="preserve"> </w:t>
      </w:r>
      <w:r w:rsidRPr="006D7C96">
        <w:rPr>
          <w:rFonts w:ascii="Cambria Math" w:hAnsi="Cambria Math" w:cs="Cambria Math"/>
        </w:rPr>
        <w:t>𝑐𝑜𝑠𝑡</w:t>
      </w:r>
      <w:r w:rsidRPr="006D7C96">
        <w:rPr>
          <w:rFonts w:cs="Arial"/>
        </w:rPr>
        <w:t xml:space="preserve"> </w:t>
      </w:r>
      <w:r w:rsidRPr="006D7C96">
        <w:rPr>
          <w:rFonts w:ascii="Cambria Math" w:hAnsi="Cambria Math" w:cs="Cambria Math"/>
        </w:rPr>
        <w:t>𝑜𝑓</w:t>
      </w:r>
      <w:r w:rsidRPr="006D7C96">
        <w:rPr>
          <w:rFonts w:cs="Arial"/>
        </w:rPr>
        <w:t xml:space="preserve"> </w:t>
      </w:r>
      <w:r w:rsidRPr="006D7C96">
        <w:rPr>
          <w:rFonts w:ascii="Cambria Math" w:hAnsi="Cambria Math" w:cs="Cambria Math"/>
        </w:rPr>
        <w:t>𝑒𝑞𝑢𝑖𝑡𝑦</w:t>
      </w:r>
      <w:r w:rsidRPr="006D7C96">
        <w:rPr>
          <w:rFonts w:cs="Arial"/>
        </w:rPr>
        <w:t xml:space="preserve"> / ( 1 − </w:t>
      </w:r>
      <w:r w:rsidRPr="006D7C96">
        <w:rPr>
          <w:rFonts w:ascii="Cambria Math" w:hAnsi="Cambria Math" w:cs="Cambria Math"/>
        </w:rPr>
        <w:t>𝑐𝑜𝑟𝑝𝑜𝑟𝑎𝑡𝑖𝑜𝑛</w:t>
      </w:r>
      <w:r w:rsidRPr="006D7C96">
        <w:rPr>
          <w:rFonts w:cs="Arial"/>
        </w:rPr>
        <w:t xml:space="preserve"> </w:t>
      </w:r>
      <w:r w:rsidRPr="006D7C96">
        <w:rPr>
          <w:rFonts w:ascii="Cambria Math" w:hAnsi="Cambria Math" w:cs="Cambria Math"/>
        </w:rPr>
        <w:t>𝑡𝑎𝑥</w:t>
      </w:r>
      <w:r w:rsidRPr="006D7C96">
        <w:rPr>
          <w:rFonts w:cs="Arial"/>
        </w:rPr>
        <w:t xml:space="preserve"> </w:t>
      </w:r>
      <w:r w:rsidRPr="006D7C96">
        <w:rPr>
          <w:rFonts w:ascii="Cambria Math" w:hAnsi="Cambria Math" w:cs="Cambria Math"/>
        </w:rPr>
        <w:t>𝑟𝑎𝑡𝑒</w:t>
      </w:r>
      <w:r w:rsidRPr="006D7C96">
        <w:rPr>
          <w:rFonts w:cs="Arial"/>
        </w:rPr>
        <w:t xml:space="preserve"> )) × ( 1 − </w:t>
      </w:r>
      <w:r w:rsidRPr="006D7C96">
        <w:rPr>
          <w:rFonts w:ascii="Cambria Math" w:hAnsi="Cambria Math" w:cs="Cambria Math"/>
        </w:rPr>
        <w:t>𝑛𝑜𝑡𝑖𝑜𝑛𝑎𝑙</w:t>
      </w:r>
      <w:r w:rsidRPr="006D7C96">
        <w:rPr>
          <w:rFonts w:cs="Arial"/>
        </w:rPr>
        <w:t xml:space="preserve"> </w:t>
      </w:r>
      <w:r w:rsidRPr="006D7C96">
        <w:rPr>
          <w:rFonts w:ascii="Cambria Math" w:hAnsi="Cambria Math" w:cs="Cambria Math"/>
        </w:rPr>
        <w:t>𝑔𝑒𝑎𝑟𝑖𝑛𝑔</w:t>
      </w:r>
      <w:r w:rsidRPr="006D7C96">
        <w:rPr>
          <w:rFonts w:cs="Arial"/>
        </w:rPr>
        <w:t xml:space="preserve"> % ) ) + ( </w:t>
      </w:r>
      <w:r w:rsidRPr="006D7C96">
        <w:rPr>
          <w:rFonts w:ascii="Cambria Math" w:hAnsi="Cambria Math" w:cs="Cambria Math"/>
        </w:rPr>
        <w:t>𝑟𝑒𝑎𝑙</w:t>
      </w:r>
      <w:r w:rsidRPr="006D7C96">
        <w:rPr>
          <w:rFonts w:cs="Arial"/>
        </w:rPr>
        <w:t xml:space="preserve"> </w:t>
      </w:r>
      <w:r w:rsidRPr="006D7C96">
        <w:rPr>
          <w:rFonts w:ascii="Cambria Math" w:hAnsi="Cambria Math" w:cs="Cambria Math"/>
        </w:rPr>
        <w:t>𝑐𝑜𝑠𝑡</w:t>
      </w:r>
      <w:r w:rsidRPr="006D7C96">
        <w:rPr>
          <w:rFonts w:cs="Arial"/>
        </w:rPr>
        <w:t xml:space="preserve"> </w:t>
      </w:r>
      <w:r w:rsidRPr="006D7C96">
        <w:rPr>
          <w:rFonts w:ascii="Cambria Math" w:hAnsi="Cambria Math" w:cs="Cambria Math"/>
        </w:rPr>
        <w:t>𝑜𝑓</w:t>
      </w:r>
      <w:r w:rsidRPr="006D7C96">
        <w:rPr>
          <w:rFonts w:cs="Arial"/>
        </w:rPr>
        <w:t xml:space="preserve"> </w:t>
      </w:r>
      <w:r w:rsidRPr="006D7C96">
        <w:rPr>
          <w:rFonts w:ascii="Cambria Math" w:hAnsi="Cambria Math" w:cs="Cambria Math"/>
        </w:rPr>
        <w:t>𝑑𝑒𝑏𝑡</w:t>
      </w:r>
      <w:r w:rsidRPr="006D7C96">
        <w:rPr>
          <w:rFonts w:cs="Arial"/>
        </w:rPr>
        <w:t xml:space="preserve"> × </w:t>
      </w:r>
      <w:r w:rsidRPr="006D7C96">
        <w:rPr>
          <w:rFonts w:ascii="Cambria Math" w:hAnsi="Cambria Math" w:cs="Cambria Math"/>
        </w:rPr>
        <w:t>𝑛𝑜𝑡𝑖𝑜𝑛𝑎𝑙</w:t>
      </w:r>
      <w:r w:rsidRPr="006D7C96">
        <w:rPr>
          <w:rFonts w:cs="Arial"/>
        </w:rPr>
        <w:t xml:space="preserve"> </w:t>
      </w:r>
      <w:r w:rsidRPr="006D7C96">
        <w:rPr>
          <w:rFonts w:ascii="Cambria Math" w:hAnsi="Cambria Math" w:cs="Cambria Math"/>
        </w:rPr>
        <w:t>𝑔𝑒𝑎𝑟𝑖𝑛𝑔</w:t>
      </w:r>
      <w:r w:rsidRPr="006D7C96">
        <w:rPr>
          <w:rFonts w:cs="Arial"/>
        </w:rPr>
        <w:t xml:space="preserve"> % )</w:t>
      </w:r>
      <w:r w:rsidRPr="006D7C96">
        <w:rPr>
          <w:rFonts w:cs="Arial"/>
        </w:rPr>
        <w:br/>
      </w:r>
      <w:r w:rsidRPr="006D7C96">
        <w:rPr>
          <w:rFonts w:cs="Arial"/>
        </w:rPr>
        <w:br/>
        <w:t>and the real post</w:t>
      </w:r>
      <w:r w:rsidRPr="006D7C96">
        <w:t>-tax cost of equity, notional gearing %, real cost of debt and the corporation tax rate, are as specified in the latest published Ofgem Price Control Financial Model (PCFM) relating to year n, or should Ofgem fail to publish or cease to publish a PCFM, the latest public regulatory determination(s) or decision(s) should be used</w:t>
      </w:r>
      <w:r w:rsidR="00445A61" w:rsidRPr="006D7C96">
        <w:t xml:space="preserve">.  </w:t>
      </w:r>
    </w:p>
    <w:p w14:paraId="482FB1B5" w14:textId="77777777" w:rsidR="00875AE7" w:rsidRDefault="00BF11E5" w:rsidP="00590893">
      <w:pPr>
        <w:ind w:left="851"/>
      </w:pPr>
      <w:r>
        <w:t>These</w:t>
      </w:r>
      <w:r w:rsidRPr="00302E20">
        <w:t xml:space="preserve"> </w:t>
      </w:r>
      <w:r w:rsidR="00445A61" w:rsidRPr="00302E20">
        <w:t>figure</w:t>
      </w:r>
      <w:r w:rsidR="00875AE7">
        <w:t>s</w:t>
      </w:r>
      <w:r w:rsidR="00445A61" w:rsidRPr="00302E20">
        <w:t xml:space="preserve"> </w:t>
      </w:r>
      <w:r w:rsidR="003D249E" w:rsidRPr="00302E20">
        <w:t>shall be calculated t</w:t>
      </w:r>
      <w:r w:rsidR="00445A61" w:rsidRPr="00302E20">
        <w:t>o two decimal places e.g. 3.37%, which is equ</w:t>
      </w:r>
      <w:r w:rsidR="000B6785">
        <w:t>ivalent</w:t>
      </w:r>
      <w:r w:rsidR="00445A61" w:rsidRPr="00302E20">
        <w:t xml:space="preserve"> to a factor of 1.0337.</w:t>
      </w:r>
    </w:p>
    <w:p w14:paraId="68C148FD" w14:textId="77777777" w:rsidR="00875AE7" w:rsidRPr="006D7C96" w:rsidRDefault="00B578E7" w:rsidP="00590893">
      <w:pPr>
        <w:ind w:left="851"/>
        <w:rPr>
          <w:rFonts w:cs="Arial"/>
          <w:sz w:val="22"/>
          <w:szCs w:val="22"/>
        </w:rPr>
      </w:pPr>
      <w:r>
        <w:rPr>
          <w:rFonts w:cs="Arial"/>
          <w:szCs w:val="22"/>
        </w:rPr>
        <w:t>Each</w:t>
      </w:r>
      <w:r w:rsidR="00875AE7" w:rsidRPr="006D7C96">
        <w:rPr>
          <w:rFonts w:cs="Arial"/>
          <w:szCs w:val="22"/>
        </w:rPr>
        <w:t xml:space="preserve"> TO shall also document the Rate of Return and the methodology of its derivation in their respective Statement of the basis of transmission owner charges for the applicable </w:t>
      </w:r>
      <w:r w:rsidR="00E7504B">
        <w:rPr>
          <w:rFonts w:cs="Arial"/>
          <w:szCs w:val="22"/>
        </w:rPr>
        <w:t>Financial Year</w:t>
      </w:r>
      <w:r w:rsidR="003847AF">
        <w:rPr>
          <w:rFonts w:cs="Arial"/>
          <w:szCs w:val="22"/>
        </w:rPr>
        <w:t>.</w:t>
      </w:r>
    </w:p>
    <w:p w14:paraId="5A1A02C0" w14:textId="77777777" w:rsidR="00445A61" w:rsidRDefault="00445A61" w:rsidP="00AD7DA5">
      <w:pPr>
        <w:pStyle w:val="Heading3"/>
        <w:keepNext w:val="0"/>
        <w:numPr>
          <w:ilvl w:val="0"/>
          <w:numId w:val="0"/>
        </w:numPr>
        <w:jc w:val="both"/>
      </w:pPr>
    </w:p>
    <w:p w14:paraId="32E86EB8" w14:textId="76F1F61D" w:rsidR="00AD7DA5" w:rsidRDefault="00AD7DA5" w:rsidP="009005B6">
      <w:pPr>
        <w:keepNext/>
        <w:keepLines/>
        <w:ind w:left="851" w:hanging="851"/>
      </w:pPr>
      <w:r>
        <w:t>3.2.8</w:t>
      </w:r>
      <w:r>
        <w:tab/>
      </w:r>
      <w:r w:rsidR="008916A3">
        <w:t xml:space="preserve">The </w:t>
      </w:r>
      <w:r w:rsidR="008916A3" w:rsidRPr="008916A3">
        <w:t xml:space="preserve">Company will send a request via </w:t>
      </w:r>
      <w:r w:rsidR="00C377D1">
        <w:t>a</w:t>
      </w:r>
      <w:r w:rsidR="008916A3" w:rsidRPr="008916A3">
        <w:t xml:space="preserve"> Designated Information Exchange System to TOs’ TO Revenue Contacts requesting the data (and incorporating the list of assets referred to in 3.2.3 above) by the </w:t>
      </w:r>
      <w:proofErr w:type="gramStart"/>
      <w:r w:rsidR="008916A3" w:rsidRPr="008916A3">
        <w:t>1st</w:t>
      </w:r>
      <w:proofErr w:type="gramEnd"/>
      <w:r w:rsidR="008916A3" w:rsidRPr="008916A3">
        <w:t xml:space="preserve"> October each year.  In case of a delay in sending these requests, The Company will notify the TO Revenue Contact and give an estimated date for sending the reques</w:t>
      </w:r>
      <w:r w:rsidR="008916A3">
        <w:t>t</w:t>
      </w:r>
    </w:p>
    <w:p w14:paraId="0FA58423" w14:textId="77777777" w:rsidR="008916A3" w:rsidRPr="009005B6" w:rsidRDefault="008916A3" w:rsidP="009005B6">
      <w:pPr>
        <w:keepNext/>
        <w:keepLines/>
        <w:ind w:left="851" w:hanging="851"/>
      </w:pPr>
    </w:p>
    <w:p w14:paraId="19EC630F" w14:textId="77777777" w:rsidR="00AD7DA5" w:rsidRPr="009005B6" w:rsidRDefault="00AD7DA5" w:rsidP="009005B6">
      <w:pPr>
        <w:keepNext/>
        <w:keepLines/>
      </w:pPr>
      <w:r w:rsidRPr="009005B6">
        <w:t>3.2.9</w:t>
      </w:r>
      <w:r w:rsidRPr="009005B6">
        <w:tab/>
      </w:r>
      <w:r w:rsidR="003C31A8" w:rsidRPr="009005B6">
        <w:t xml:space="preserve">Each TO is required </w:t>
      </w:r>
      <w:proofErr w:type="gramStart"/>
      <w:r w:rsidR="003C31A8" w:rsidRPr="009005B6">
        <w:t>to</w:t>
      </w:r>
      <w:r w:rsidRPr="009005B6">
        <w:t>;</w:t>
      </w:r>
      <w:proofErr w:type="gramEnd"/>
    </w:p>
    <w:p w14:paraId="1CA1049A" w14:textId="33AD058E" w:rsidR="00BF11E5" w:rsidRPr="006D7C96" w:rsidRDefault="00AD7DA5" w:rsidP="009005B6">
      <w:pPr>
        <w:ind w:left="1276" w:hanging="425"/>
      </w:pPr>
      <w:r w:rsidRPr="009005B6">
        <w:t>(a)</w:t>
      </w:r>
      <w:r w:rsidRPr="009005B6">
        <w:tab/>
      </w:r>
      <w:r w:rsidR="00AB4BAD" w:rsidRPr="00AB4BAD">
        <w:t xml:space="preserve">provide the data requested via </w:t>
      </w:r>
      <w:r w:rsidR="00C377D1">
        <w:t>a</w:t>
      </w:r>
      <w:r w:rsidR="00AB4BAD" w:rsidRPr="00AB4BAD">
        <w:t xml:space="preserve"> Designated Information Exchange System (along with any amendments which may be required to the list of Connection Assets) by 31st October or one month after receiving the information referred to in 3.2.8 above, and</w:t>
      </w:r>
    </w:p>
    <w:p w14:paraId="683A4CBA" w14:textId="77777777" w:rsidR="00AD7DA5" w:rsidRPr="006D7C96" w:rsidRDefault="00BF11E5" w:rsidP="009005B6">
      <w:pPr>
        <w:ind w:left="1276" w:hanging="425"/>
      </w:pPr>
      <w:r w:rsidRPr="006D7C96">
        <w:t>(b)</w:t>
      </w:r>
      <w:r w:rsidRPr="006D7C96">
        <w:tab/>
        <w:t>provide by 25</w:t>
      </w:r>
      <w:r w:rsidRPr="006D7C96">
        <w:rPr>
          <w:vertAlign w:val="superscript"/>
        </w:rPr>
        <w:t>th</w:t>
      </w:r>
      <w:r w:rsidRPr="006D7C96">
        <w:t xml:space="preserve"> January any update to their Rate of Return to be applied to the Net Asset Values of all the TO’s Connection Assets, as may have occurred on or before 31</w:t>
      </w:r>
      <w:r w:rsidRPr="006D7C96">
        <w:rPr>
          <w:vertAlign w:val="superscript"/>
        </w:rPr>
        <w:t>st</w:t>
      </w:r>
      <w:r w:rsidRPr="006D7C96">
        <w:t xml:space="preserve"> December preceding the applicable </w:t>
      </w:r>
      <w:r w:rsidR="00E7504B">
        <w:t>Financial Year</w:t>
      </w:r>
      <w:r w:rsidRPr="006D7C96">
        <w:t xml:space="preserve">.  The TOs will </w:t>
      </w:r>
      <w:r w:rsidRPr="006D7C96">
        <w:lastRenderedPageBreak/>
        <w:t xml:space="preserve">document any changes to the Rate of Return and the methodology of its derivation in their respective Statement of the basis of transmission owner charges for the applicable </w:t>
      </w:r>
      <w:r w:rsidR="00E7504B">
        <w:t>Financial Year</w:t>
      </w:r>
      <w:r w:rsidR="005304AB" w:rsidRPr="006D7C96">
        <w:t>.</w:t>
      </w:r>
    </w:p>
    <w:p w14:paraId="1F9E7209" w14:textId="77777777" w:rsidR="00AD7DA5" w:rsidRDefault="00AD7DA5" w:rsidP="009005B6">
      <w:pPr>
        <w:ind w:left="851" w:hanging="851"/>
      </w:pPr>
      <w:r w:rsidRPr="009005B6">
        <w:t>3.2.10</w:t>
      </w:r>
      <w:r w:rsidRPr="009005B6">
        <w:tab/>
      </w:r>
      <w:r w:rsidR="003D39D7">
        <w:t>The Company</w:t>
      </w:r>
      <w:r w:rsidR="003C31A8" w:rsidRPr="009005B6">
        <w:t xml:space="preserve"> shall provide all necessary assistance in response to any reasonable query from the TOs regarding</w:t>
      </w:r>
      <w:r w:rsidR="003C31A8" w:rsidRPr="00302E20">
        <w:t xml:space="preserve"> the data request.</w:t>
      </w:r>
    </w:p>
    <w:p w14:paraId="1C897D6B" w14:textId="77777777" w:rsidR="003C31A8" w:rsidRPr="00302E20" w:rsidRDefault="00AD7DA5" w:rsidP="00AD7DA5">
      <w:pPr>
        <w:pStyle w:val="Heading3"/>
        <w:keepNext w:val="0"/>
        <w:numPr>
          <w:ilvl w:val="0"/>
          <w:numId w:val="0"/>
        </w:numPr>
        <w:ind w:left="851" w:hanging="851"/>
        <w:jc w:val="both"/>
      </w:pPr>
      <w:r>
        <w:t>3.2.11</w:t>
      </w:r>
      <w:r>
        <w:tab/>
      </w:r>
      <w:r w:rsidR="003C31A8" w:rsidRPr="001415BA">
        <w:t xml:space="preserve">Each TO shall provide all necessary assistance in response to any </w:t>
      </w:r>
      <w:r w:rsidR="003C31A8" w:rsidRPr="00302E20">
        <w:t xml:space="preserve">reasonable query from </w:t>
      </w:r>
      <w:r w:rsidR="003D39D7">
        <w:t>The Company</w:t>
      </w:r>
      <w:r w:rsidR="003C31A8" w:rsidRPr="00302E20">
        <w:t xml:space="preserve"> regarding the data submitted by that TO.</w:t>
      </w:r>
    </w:p>
    <w:p w14:paraId="619D238C" w14:textId="77777777" w:rsidR="00976806" w:rsidRPr="00302E20" w:rsidRDefault="00976806" w:rsidP="00976806">
      <w:pPr>
        <w:pStyle w:val="Heading3"/>
        <w:numPr>
          <w:ilvl w:val="0"/>
          <w:numId w:val="0"/>
        </w:numPr>
        <w:jc w:val="both"/>
      </w:pPr>
    </w:p>
    <w:p w14:paraId="64699C1B" w14:textId="77777777" w:rsidR="003442FB" w:rsidRPr="00302E20" w:rsidRDefault="003442FB" w:rsidP="00875AE7">
      <w:pPr>
        <w:pStyle w:val="Heading2"/>
        <w:keepNext w:val="0"/>
        <w:jc w:val="both"/>
      </w:pPr>
      <w:r w:rsidRPr="00302E20">
        <w:t>Charge Setting Parameter Review</w:t>
      </w:r>
    </w:p>
    <w:p w14:paraId="4296A761" w14:textId="77777777" w:rsidR="003442FB" w:rsidRPr="00302E20" w:rsidRDefault="003442FB" w:rsidP="00875AE7">
      <w:pPr>
        <w:pStyle w:val="Heading3"/>
        <w:keepNext w:val="0"/>
        <w:tabs>
          <w:tab w:val="num" w:pos="851"/>
        </w:tabs>
        <w:ind w:left="851" w:hanging="851"/>
        <w:jc w:val="both"/>
      </w:pPr>
      <w:r w:rsidRPr="00302E20">
        <w:t>The GB Charging Methodologies may contain parameters used in the calculation of charges which are normally fixed</w:t>
      </w:r>
      <w:r w:rsidR="006F2C03">
        <w:t>,</w:t>
      </w:r>
      <w:r w:rsidRPr="00302E20">
        <w:t xml:space="preserve"> but which may be reviewed at regular intervals, e.g. for the start of a new price control period. Additional data may be required by </w:t>
      </w:r>
      <w:r w:rsidR="003D39D7">
        <w:t>The Company</w:t>
      </w:r>
      <w:r w:rsidRPr="00302E20">
        <w:t xml:space="preserve"> </w:t>
      </w:r>
      <w:proofErr w:type="gramStart"/>
      <w:r w:rsidRPr="00302E20">
        <w:t>in order to</w:t>
      </w:r>
      <w:proofErr w:type="gramEnd"/>
      <w:r w:rsidRPr="00302E20">
        <w:t xml:space="preserve"> undertake a review of a charging parameter.</w:t>
      </w:r>
    </w:p>
    <w:p w14:paraId="289FF979" w14:textId="77777777" w:rsidR="009B7113" w:rsidRDefault="009B7113" w:rsidP="00875AE7">
      <w:pPr>
        <w:pStyle w:val="Heading3"/>
        <w:keepNext w:val="0"/>
        <w:tabs>
          <w:tab w:val="num" w:pos="851"/>
        </w:tabs>
        <w:ind w:left="851" w:hanging="851"/>
        <w:jc w:val="both"/>
      </w:pPr>
      <w:r w:rsidRPr="00302E20">
        <w:t xml:space="preserve">Where such information is required, </w:t>
      </w:r>
      <w:r w:rsidR="003D39D7">
        <w:t>The Company</w:t>
      </w:r>
      <w:r w:rsidRPr="00302E20">
        <w:t xml:space="preserve"> will endeavour to provide 30 days</w:t>
      </w:r>
      <w:r w:rsidR="006F2C03">
        <w:t>’</w:t>
      </w:r>
      <w:r w:rsidRPr="00302E20">
        <w:t xml:space="preserve"> notice before a formal request is made.</w:t>
      </w:r>
    </w:p>
    <w:p w14:paraId="1C326A81" w14:textId="0931075D" w:rsidR="005D482D" w:rsidRDefault="00561096" w:rsidP="00875AE7">
      <w:pPr>
        <w:pStyle w:val="Heading3"/>
        <w:keepNext w:val="0"/>
        <w:tabs>
          <w:tab w:val="num" w:pos="851"/>
        </w:tabs>
        <w:ind w:left="851" w:hanging="851"/>
        <w:jc w:val="both"/>
      </w:pPr>
      <w:r>
        <w:t xml:space="preserve">Each </w:t>
      </w:r>
      <w:r w:rsidRPr="00561096">
        <w:t xml:space="preserve">TO will endeavour to provide the data requested via </w:t>
      </w:r>
      <w:r w:rsidR="00C377D1">
        <w:t>a</w:t>
      </w:r>
      <w:r w:rsidRPr="00561096">
        <w:t xml:space="preserve"> Designated Information Exchange System within 30 days of receipt of the data request or within timescales agreed by both The Company and the TO.</w:t>
      </w:r>
    </w:p>
    <w:p w14:paraId="46E0AFA0" w14:textId="77777777" w:rsidR="00AE1761" w:rsidRPr="00302E20" w:rsidRDefault="00AE1761" w:rsidP="00855A17">
      <w:pPr>
        <w:pStyle w:val="Heading3"/>
        <w:keepNext w:val="0"/>
        <w:numPr>
          <w:ilvl w:val="0"/>
          <w:numId w:val="0"/>
        </w:numPr>
        <w:ind w:left="851"/>
        <w:jc w:val="both"/>
      </w:pPr>
    </w:p>
    <w:p w14:paraId="552C9EA5" w14:textId="77777777" w:rsidR="00675EF8" w:rsidRPr="00302E20" w:rsidRDefault="00151AB0" w:rsidP="00875AE7">
      <w:pPr>
        <w:pStyle w:val="Heading2"/>
        <w:keepNext w:val="0"/>
        <w:jc w:val="both"/>
      </w:pPr>
      <w:proofErr w:type="spellStart"/>
      <w:r w:rsidRPr="00302E20">
        <w:t>TNUoS</w:t>
      </w:r>
      <w:proofErr w:type="spellEnd"/>
      <w:r w:rsidRPr="00302E20">
        <w:t xml:space="preserve"> Charge Setting</w:t>
      </w:r>
    </w:p>
    <w:p w14:paraId="2BCEFA3B" w14:textId="77777777" w:rsidR="000479DC" w:rsidRDefault="000479DC" w:rsidP="00875AE7">
      <w:pPr>
        <w:pStyle w:val="Heading3"/>
        <w:keepNext w:val="0"/>
        <w:tabs>
          <w:tab w:val="num" w:pos="851"/>
        </w:tabs>
        <w:ind w:left="851" w:hanging="851"/>
        <w:jc w:val="both"/>
      </w:pPr>
      <w:r>
        <w:t>By the 5</w:t>
      </w:r>
      <w:r w:rsidRPr="00E45442">
        <w:rPr>
          <w:vertAlign w:val="superscript"/>
        </w:rPr>
        <w:t>th</w:t>
      </w:r>
      <w:r>
        <w:t xml:space="preserve"> Business Day of August each Financial Year Y, </w:t>
      </w:r>
      <w:r w:rsidR="003D39D7">
        <w:t>The Company</w:t>
      </w:r>
      <w:r>
        <w:t xml:space="preserve"> will request draft revenue forecast data from TOs for Financial Year Y+1</w:t>
      </w:r>
      <w:r w:rsidR="00E45442">
        <w:t>.</w:t>
      </w:r>
    </w:p>
    <w:p w14:paraId="3E627E8D" w14:textId="7B65939C" w:rsidR="00AC5283" w:rsidRDefault="00021B9F" w:rsidP="00875AE7">
      <w:pPr>
        <w:pStyle w:val="Heading3"/>
        <w:keepNext w:val="0"/>
        <w:tabs>
          <w:tab w:val="num" w:pos="851"/>
        </w:tabs>
        <w:ind w:left="851" w:hanging="851"/>
        <w:jc w:val="both"/>
      </w:pPr>
      <w:r w:rsidRPr="00302E20">
        <w:t xml:space="preserve">By </w:t>
      </w:r>
      <w:r w:rsidR="00AC5283">
        <w:t>the 5</w:t>
      </w:r>
      <w:r w:rsidR="00AC5283" w:rsidRPr="0011037E">
        <w:rPr>
          <w:vertAlign w:val="superscript"/>
        </w:rPr>
        <w:t>th</w:t>
      </w:r>
      <w:r w:rsidR="00AC5283">
        <w:t xml:space="preserve"> Business Day of October</w:t>
      </w:r>
      <w:r w:rsidRPr="00302E20">
        <w:t xml:space="preserve"> each </w:t>
      </w:r>
      <w:r w:rsidR="000479DC">
        <w:t>Financial Year Y</w:t>
      </w:r>
      <w:r w:rsidRPr="00302E20">
        <w:t xml:space="preserve">, </w:t>
      </w:r>
      <w:r w:rsidR="005E2567">
        <w:t xml:space="preserve">the TOs </w:t>
      </w:r>
      <w:r w:rsidRPr="00302E20">
        <w:t xml:space="preserve">will provide </w:t>
      </w:r>
      <w:r w:rsidR="003D39D7">
        <w:t>The Company</w:t>
      </w:r>
      <w:r w:rsidRPr="00302E20">
        <w:t xml:space="preserve"> with a best forecast of </w:t>
      </w:r>
      <w:proofErr w:type="spellStart"/>
      <w:r w:rsidR="00C675B3">
        <w:rPr>
          <w:b/>
          <w:bCs/>
        </w:rPr>
        <w:t>TTOt</w:t>
      </w:r>
      <w:proofErr w:type="spellEnd"/>
      <w:r w:rsidR="005E2567">
        <w:t xml:space="preserve"> or </w:t>
      </w:r>
      <w:proofErr w:type="spellStart"/>
      <w:r w:rsidR="00567E60" w:rsidRPr="00567E60">
        <w:rPr>
          <w:b/>
          <w:bCs/>
        </w:rPr>
        <w:t>T</w:t>
      </w:r>
      <w:r w:rsidR="005E2567" w:rsidRPr="001275F5">
        <w:rPr>
          <w:b/>
          <w:bCs/>
        </w:rPr>
        <w:t>OFTO</w:t>
      </w:r>
      <w:r w:rsidR="00B6079B" w:rsidRPr="001275F5">
        <w:rPr>
          <w:b/>
          <w:bCs/>
        </w:rPr>
        <w:t>t</w:t>
      </w:r>
      <w:proofErr w:type="spellEnd"/>
      <w:r w:rsidRPr="00302E20">
        <w:t xml:space="preserve"> </w:t>
      </w:r>
      <w:r w:rsidR="005E2567">
        <w:t xml:space="preserve">as appropriate, </w:t>
      </w:r>
      <w:r w:rsidRPr="00302E20">
        <w:t xml:space="preserve">for </w:t>
      </w:r>
      <w:r w:rsidR="004A7E87" w:rsidRPr="00302E20">
        <w:t>F</w:t>
      </w:r>
      <w:r w:rsidRPr="00302E20">
        <w:t xml:space="preserve">inancial </w:t>
      </w:r>
      <w:r w:rsidR="004A7E87" w:rsidRPr="00302E20">
        <w:t>Y</w:t>
      </w:r>
      <w:r w:rsidRPr="00302E20">
        <w:t>ear</w:t>
      </w:r>
      <w:r w:rsidR="00070345">
        <w:t xml:space="preserve"> Y+1</w:t>
      </w:r>
      <w:r w:rsidRPr="00302E20">
        <w:t xml:space="preserve">.  </w:t>
      </w:r>
    </w:p>
    <w:p w14:paraId="639DCE3F" w14:textId="77777777" w:rsidR="005B67BD" w:rsidRDefault="002A4162" w:rsidP="00875AE7">
      <w:pPr>
        <w:pStyle w:val="Heading3"/>
        <w:keepNext w:val="0"/>
        <w:tabs>
          <w:tab w:val="num" w:pos="851"/>
        </w:tabs>
        <w:ind w:left="851" w:hanging="851"/>
        <w:jc w:val="both"/>
      </w:pPr>
      <w:r w:rsidRPr="002A4162">
        <w:t>By the 1</w:t>
      </w:r>
      <w:r w:rsidR="006D6D73">
        <w:t>2</w:t>
      </w:r>
      <w:r w:rsidRPr="00D004DB">
        <w:rPr>
          <w:vertAlign w:val="superscript"/>
        </w:rPr>
        <w:t>th</w:t>
      </w:r>
      <w:r w:rsidR="00D004DB">
        <w:t xml:space="preserve"> </w:t>
      </w:r>
      <w:r w:rsidRPr="002A4162">
        <w:t xml:space="preserve">of November each </w:t>
      </w:r>
      <w:r w:rsidR="00070345">
        <w:t>Financial Year Y</w:t>
      </w:r>
      <w:r w:rsidRPr="002A4162">
        <w:t xml:space="preserve">, </w:t>
      </w:r>
      <w:r w:rsidR="003D39D7">
        <w:t>The Company</w:t>
      </w:r>
      <w:r w:rsidR="005B67BD">
        <w:t xml:space="preserve"> will share the draft</w:t>
      </w:r>
      <w:r w:rsidR="001E4FFD">
        <w:t xml:space="preserve"> </w:t>
      </w:r>
      <w:proofErr w:type="spellStart"/>
      <w:r w:rsidR="001E4FFD">
        <w:t>TNUoS</w:t>
      </w:r>
      <w:proofErr w:type="spellEnd"/>
      <w:r w:rsidR="005B67BD">
        <w:t xml:space="preserve"> tariffs with </w:t>
      </w:r>
      <w:r w:rsidR="001E4FFD">
        <w:t xml:space="preserve">the </w:t>
      </w:r>
      <w:r w:rsidR="005B67BD">
        <w:t>TOs for Financial Year</w:t>
      </w:r>
      <w:r w:rsidR="00070345">
        <w:t xml:space="preserve"> Y+1</w:t>
      </w:r>
      <w:r w:rsidR="00885FD8">
        <w:t xml:space="preserve"> and will publish them</w:t>
      </w:r>
      <w:r w:rsidR="00E62394">
        <w:t xml:space="preserve"> by 30</w:t>
      </w:r>
      <w:r w:rsidR="00E62394" w:rsidRPr="00E62394">
        <w:rPr>
          <w:vertAlign w:val="superscript"/>
        </w:rPr>
        <w:t>th</w:t>
      </w:r>
      <w:r w:rsidR="00E62394">
        <w:t xml:space="preserve"> November</w:t>
      </w:r>
      <w:r w:rsidR="00885FD8">
        <w:t xml:space="preserve"> </w:t>
      </w:r>
      <w:r w:rsidR="00C975AA">
        <w:t>in accordance with CUSC requirements</w:t>
      </w:r>
      <w:r w:rsidR="005B67BD">
        <w:t>.</w:t>
      </w:r>
      <w:r w:rsidR="00885FD8">
        <w:t xml:space="preserve"> </w:t>
      </w:r>
    </w:p>
    <w:p w14:paraId="37FE3DB9" w14:textId="02DCBDFD" w:rsidR="002A4162" w:rsidRDefault="00D004DB" w:rsidP="00EF4EB5">
      <w:pPr>
        <w:pStyle w:val="Heading3"/>
        <w:keepNext w:val="0"/>
        <w:tabs>
          <w:tab w:val="num" w:pos="851"/>
        </w:tabs>
        <w:ind w:left="851" w:hanging="851"/>
        <w:jc w:val="both"/>
      </w:pPr>
      <w:r>
        <w:t xml:space="preserve">By the </w:t>
      </w:r>
      <w:r w:rsidR="00F52788">
        <w:t>7</w:t>
      </w:r>
      <w:r w:rsidR="00F52788" w:rsidRPr="00EF4EB5">
        <w:rPr>
          <w:vertAlign w:val="superscript"/>
        </w:rPr>
        <w:t>th</w:t>
      </w:r>
      <w:r w:rsidR="00F52788">
        <w:t xml:space="preserve"> of January</w:t>
      </w:r>
      <w:r>
        <w:t xml:space="preserve"> each </w:t>
      </w:r>
      <w:r w:rsidR="00070345">
        <w:t>Financial Year Y</w:t>
      </w:r>
      <w:r w:rsidR="00EF4EB5">
        <w:t xml:space="preserve"> </w:t>
      </w:r>
      <w:r w:rsidR="00AB0BF7">
        <w:t xml:space="preserve">onshore </w:t>
      </w:r>
      <w:r w:rsidR="002A4162" w:rsidRPr="002A4162">
        <w:t xml:space="preserve">TOs will update and provide a final forecast of </w:t>
      </w:r>
      <w:proofErr w:type="spellStart"/>
      <w:r w:rsidR="00C675B3">
        <w:rPr>
          <w:b/>
          <w:bCs/>
        </w:rPr>
        <w:t>TTOt</w:t>
      </w:r>
      <w:proofErr w:type="spellEnd"/>
      <w:r w:rsidR="00325D41" w:rsidRPr="00EF4EB5">
        <w:rPr>
          <w:b/>
          <w:bCs/>
        </w:rPr>
        <w:t xml:space="preserve"> </w:t>
      </w:r>
      <w:r w:rsidR="00970E58">
        <w:t xml:space="preserve">for </w:t>
      </w:r>
      <w:r w:rsidR="001F5A9B">
        <w:t>F</w:t>
      </w:r>
      <w:r w:rsidR="00970E58">
        <w:t xml:space="preserve">inancial </w:t>
      </w:r>
      <w:r w:rsidR="001F5A9B">
        <w:t>Y</w:t>
      </w:r>
      <w:r w:rsidR="00970E58">
        <w:t>ear</w:t>
      </w:r>
      <w:r w:rsidR="00070345">
        <w:t xml:space="preserve"> Y+1</w:t>
      </w:r>
      <w:r w:rsidR="002A4162" w:rsidRPr="002A4162">
        <w:t>.</w:t>
      </w:r>
      <w:r w:rsidR="008E23E7">
        <w:t xml:space="preserve"> </w:t>
      </w:r>
    </w:p>
    <w:p w14:paraId="2F92BF32" w14:textId="77777777" w:rsidR="00EF4EB5" w:rsidRDefault="00EF4EB5" w:rsidP="00875AE7">
      <w:pPr>
        <w:pStyle w:val="Heading3"/>
        <w:keepNext w:val="0"/>
        <w:tabs>
          <w:tab w:val="num" w:pos="851"/>
        </w:tabs>
        <w:ind w:left="851" w:hanging="851"/>
        <w:jc w:val="both"/>
      </w:pPr>
      <w:r>
        <w:t>By 25</w:t>
      </w:r>
      <w:r w:rsidRPr="00EF4EB5">
        <w:rPr>
          <w:vertAlign w:val="superscript"/>
        </w:rPr>
        <w:t>th</w:t>
      </w:r>
      <w:r>
        <w:t xml:space="preserve"> of January each </w:t>
      </w:r>
      <w:r w:rsidR="00070345">
        <w:t>Financial Year Y</w:t>
      </w:r>
      <w:r>
        <w:t xml:space="preserve"> OFTOs will update and provide a final forecast of </w:t>
      </w:r>
      <w:proofErr w:type="spellStart"/>
      <w:r w:rsidR="00567E60">
        <w:rPr>
          <w:b/>
          <w:bCs/>
        </w:rPr>
        <w:t>T</w:t>
      </w:r>
      <w:r w:rsidRPr="00EF4EB5">
        <w:rPr>
          <w:b/>
          <w:bCs/>
        </w:rPr>
        <w:t>OFTOt</w:t>
      </w:r>
      <w:proofErr w:type="spellEnd"/>
      <w:r w:rsidRPr="00EF4EB5">
        <w:rPr>
          <w:b/>
          <w:bCs/>
        </w:rPr>
        <w:t xml:space="preserve"> </w:t>
      </w:r>
      <w:r>
        <w:t>for Financial Year</w:t>
      </w:r>
      <w:r w:rsidR="00070345">
        <w:t xml:space="preserve"> Y+1</w:t>
      </w:r>
      <w:r>
        <w:t>.</w:t>
      </w:r>
    </w:p>
    <w:p w14:paraId="2BBDA49A" w14:textId="77777777" w:rsidR="00970E58" w:rsidRDefault="00970E58" w:rsidP="00875AE7">
      <w:pPr>
        <w:pStyle w:val="Heading3"/>
        <w:keepNext w:val="0"/>
        <w:tabs>
          <w:tab w:val="num" w:pos="851"/>
        </w:tabs>
        <w:ind w:left="851" w:hanging="851"/>
        <w:jc w:val="both"/>
      </w:pPr>
      <w:r>
        <w:t>By the 1</w:t>
      </w:r>
      <w:r w:rsidR="00F52788">
        <w:t>4</w:t>
      </w:r>
      <w:r w:rsidRPr="00885FD8">
        <w:rPr>
          <w:vertAlign w:val="superscript"/>
        </w:rPr>
        <w:t>th</w:t>
      </w:r>
      <w:r>
        <w:t xml:space="preserve"> of January each </w:t>
      </w:r>
      <w:r w:rsidR="00070345">
        <w:t>Financial Y</w:t>
      </w:r>
      <w:r>
        <w:t>ear</w:t>
      </w:r>
      <w:r w:rsidR="00070345">
        <w:t xml:space="preserve"> Y</w:t>
      </w:r>
      <w:r>
        <w:t xml:space="preserve">, </w:t>
      </w:r>
      <w:r w:rsidR="003D39D7">
        <w:t>The Company</w:t>
      </w:r>
      <w:r>
        <w:t xml:space="preserve"> will share the </w:t>
      </w:r>
      <w:r w:rsidR="00F52788">
        <w:t xml:space="preserve">indicative </w:t>
      </w:r>
      <w:r>
        <w:t xml:space="preserve">final </w:t>
      </w:r>
      <w:proofErr w:type="spellStart"/>
      <w:r w:rsidR="005B4DEC">
        <w:t>TNUoS</w:t>
      </w:r>
      <w:proofErr w:type="spellEnd"/>
      <w:r w:rsidR="005B4DEC">
        <w:t xml:space="preserve"> </w:t>
      </w:r>
      <w:r>
        <w:t xml:space="preserve">tariffs with TOs for </w:t>
      </w:r>
      <w:r w:rsidR="00F459F0">
        <w:t>F</w:t>
      </w:r>
      <w:r>
        <w:t xml:space="preserve">inancial </w:t>
      </w:r>
      <w:r w:rsidR="00F459F0">
        <w:t>Y</w:t>
      </w:r>
      <w:r>
        <w:t>ear</w:t>
      </w:r>
      <w:r w:rsidR="00070345">
        <w:t xml:space="preserve"> Y+1</w:t>
      </w:r>
      <w:r w:rsidR="00F459F0">
        <w:t xml:space="preserve"> and will publish them </w:t>
      </w:r>
      <w:r w:rsidR="00347B88">
        <w:t>in accordance with CUSC requirements</w:t>
      </w:r>
      <w:r>
        <w:t>.</w:t>
      </w:r>
    </w:p>
    <w:p w14:paraId="7F5D7059" w14:textId="1CB26DBC" w:rsidR="000F3D0E" w:rsidRDefault="00350EE2" w:rsidP="00855A17">
      <w:pPr>
        <w:pStyle w:val="Heading3"/>
        <w:keepNext w:val="0"/>
        <w:tabs>
          <w:tab w:val="num" w:pos="851"/>
        </w:tabs>
        <w:ind w:left="851" w:hanging="851"/>
        <w:jc w:val="both"/>
      </w:pPr>
      <w:r>
        <w:t>By the 31</w:t>
      </w:r>
      <w:r w:rsidRPr="00EC5EE9">
        <w:rPr>
          <w:vertAlign w:val="superscript"/>
        </w:rPr>
        <w:t>st</w:t>
      </w:r>
      <w:r>
        <w:t xml:space="preserve"> of January each </w:t>
      </w:r>
      <w:r w:rsidR="00070345">
        <w:t>Financial Year Y</w:t>
      </w:r>
      <w:r>
        <w:t xml:space="preserve"> </w:t>
      </w:r>
      <w:r w:rsidR="003D39D7">
        <w:t>The Company</w:t>
      </w:r>
      <w:r>
        <w:t xml:space="preserve"> will publish the final </w:t>
      </w:r>
      <w:proofErr w:type="spellStart"/>
      <w:r>
        <w:t>TNUoS</w:t>
      </w:r>
      <w:proofErr w:type="spellEnd"/>
      <w:r>
        <w:t xml:space="preserve"> tariffs for Financial Year</w:t>
      </w:r>
      <w:r w:rsidR="00070345">
        <w:t xml:space="preserve"> Y+1</w:t>
      </w:r>
      <w:r>
        <w:t>.</w:t>
      </w:r>
    </w:p>
    <w:p w14:paraId="3EABFDFE" w14:textId="77777777" w:rsidR="00675EF8" w:rsidRPr="00302E20" w:rsidRDefault="00675EF8" w:rsidP="00875AE7">
      <w:pPr>
        <w:pStyle w:val="Heading2"/>
        <w:keepNext w:val="0"/>
        <w:numPr>
          <w:ilvl w:val="0"/>
          <w:numId w:val="0"/>
        </w:numPr>
        <w:jc w:val="both"/>
      </w:pPr>
    </w:p>
    <w:p w14:paraId="673BD642" w14:textId="77777777" w:rsidR="00D2180E" w:rsidRPr="00302E20" w:rsidRDefault="00D2180E" w:rsidP="00875AE7">
      <w:pPr>
        <w:pStyle w:val="Heading2"/>
        <w:jc w:val="both"/>
      </w:pPr>
      <w:proofErr w:type="spellStart"/>
      <w:r w:rsidRPr="00302E20">
        <w:t>TNUoS</w:t>
      </w:r>
      <w:proofErr w:type="spellEnd"/>
      <w:r w:rsidRPr="00302E20">
        <w:t xml:space="preserve"> Charge Setting – Expansion Constant</w:t>
      </w:r>
      <w:r w:rsidR="00C2235A" w:rsidRPr="00302E20">
        <w:t xml:space="preserve"> data requirements</w:t>
      </w:r>
    </w:p>
    <w:p w14:paraId="7D978BC6" w14:textId="77777777" w:rsidR="004100DD" w:rsidRPr="00302E20" w:rsidRDefault="004100DD" w:rsidP="00875AE7">
      <w:pPr>
        <w:pStyle w:val="Heading3"/>
        <w:tabs>
          <w:tab w:val="num" w:pos="851"/>
        </w:tabs>
        <w:ind w:left="851" w:hanging="851"/>
        <w:jc w:val="both"/>
      </w:pPr>
      <w:r w:rsidRPr="00302E20">
        <w:t>At the start of a price control</w:t>
      </w:r>
      <w:r w:rsidR="00B83988" w:rsidRPr="00302E20">
        <w:t xml:space="preserve"> </w:t>
      </w:r>
      <w:proofErr w:type="gramStart"/>
      <w:r w:rsidR="00B83988" w:rsidRPr="00302E20">
        <w:t>period</w:t>
      </w:r>
      <w:proofErr w:type="gramEnd"/>
      <w:r w:rsidRPr="00302E20">
        <w:t xml:space="preserve"> it is necessary for the TOs to supply </w:t>
      </w:r>
      <w:r w:rsidR="003D39D7">
        <w:t>The Company</w:t>
      </w:r>
      <w:r w:rsidRPr="00302E20">
        <w:t xml:space="preserve"> with certain information to enable the calculation of the </w:t>
      </w:r>
      <w:r w:rsidR="003A333F" w:rsidRPr="00302E20">
        <w:t>E</w:t>
      </w:r>
      <w:r w:rsidRPr="00302E20">
        <w:t xml:space="preserve">xpansion </w:t>
      </w:r>
      <w:r w:rsidR="003A333F" w:rsidRPr="00302E20">
        <w:t>C</w:t>
      </w:r>
      <w:r w:rsidRPr="00302E20">
        <w:t xml:space="preserve">onstant as used in the Transport </w:t>
      </w:r>
      <w:r w:rsidR="003A333F" w:rsidRPr="00302E20">
        <w:t>M</w:t>
      </w:r>
      <w:r w:rsidRPr="00302E20">
        <w:t xml:space="preserve">odel to calculate </w:t>
      </w:r>
      <w:proofErr w:type="spellStart"/>
      <w:r w:rsidRPr="00302E20">
        <w:t>TNUoS</w:t>
      </w:r>
      <w:proofErr w:type="spellEnd"/>
      <w:r w:rsidRPr="00302E20">
        <w:t xml:space="preserve"> tariffs.  The expansion constant expressed in £/</w:t>
      </w:r>
      <w:proofErr w:type="spellStart"/>
      <w:r w:rsidRPr="00302E20">
        <w:t>MWkm</w:t>
      </w:r>
      <w:proofErr w:type="spellEnd"/>
      <w:r w:rsidRPr="00302E20">
        <w:t xml:space="preserve">, represents the </w:t>
      </w:r>
      <w:proofErr w:type="spellStart"/>
      <w:r w:rsidRPr="00302E20">
        <w:t>annuitised</w:t>
      </w:r>
      <w:proofErr w:type="spellEnd"/>
      <w:r w:rsidRPr="00302E20">
        <w:t xml:space="preserve"> value of the transmission infrastructure capital </w:t>
      </w:r>
      <w:r w:rsidRPr="00302E20">
        <w:lastRenderedPageBreak/>
        <w:t xml:space="preserve">investment required to transport 1MW over 1km.  </w:t>
      </w:r>
      <w:r w:rsidR="003A333F" w:rsidRPr="00302E20">
        <w:t xml:space="preserve">For further information see </w:t>
      </w:r>
      <w:r w:rsidR="004F472F" w:rsidRPr="00302E20">
        <w:t xml:space="preserve">the </w:t>
      </w:r>
      <w:r w:rsidR="003013CA" w:rsidRPr="00302E20">
        <w:t>GB Charging Methodologies</w:t>
      </w:r>
      <w:r w:rsidR="004F472F" w:rsidRPr="00302E20">
        <w:t xml:space="preserve">. </w:t>
      </w:r>
    </w:p>
    <w:p w14:paraId="39DA170D" w14:textId="77777777" w:rsidR="007355CE" w:rsidRPr="00302E20" w:rsidRDefault="007355CE" w:rsidP="00875AE7">
      <w:pPr>
        <w:pStyle w:val="Heading3"/>
        <w:tabs>
          <w:tab w:val="num" w:pos="851"/>
        </w:tabs>
        <w:ind w:left="851" w:hanging="851"/>
        <w:jc w:val="both"/>
      </w:pPr>
      <w:r w:rsidRPr="00302E20">
        <w:t>To calculate the Overhead Line £/MW.km, each TO is required to supply their cost of construction per route km and the amount of route km</w:t>
      </w:r>
      <w:r w:rsidR="00B35C71" w:rsidRPr="00302E20">
        <w:t>’s</w:t>
      </w:r>
      <w:r w:rsidRPr="00302E20">
        <w:t xml:space="preserve"> installed over the last 10 years broken down into:</w:t>
      </w:r>
    </w:p>
    <w:p w14:paraId="7EB32BC1" w14:textId="77777777" w:rsidR="007355CE" w:rsidRPr="00302E20" w:rsidRDefault="007355CE" w:rsidP="00875AE7">
      <w:pPr>
        <w:pStyle w:val="Heading3"/>
        <w:numPr>
          <w:ilvl w:val="0"/>
          <w:numId w:val="30"/>
        </w:numPr>
        <w:jc w:val="both"/>
      </w:pPr>
      <w:r w:rsidRPr="00302E20">
        <w:t>Operating Voltage,</w:t>
      </w:r>
    </w:p>
    <w:p w14:paraId="3AA289BE" w14:textId="77777777" w:rsidR="007355CE" w:rsidRPr="00302E20" w:rsidRDefault="007355CE" w:rsidP="00875AE7">
      <w:pPr>
        <w:pStyle w:val="Heading3"/>
        <w:numPr>
          <w:ilvl w:val="0"/>
          <w:numId w:val="30"/>
        </w:numPr>
        <w:jc w:val="both"/>
      </w:pPr>
      <w:r w:rsidRPr="00302E20">
        <w:t>Tower type,</w:t>
      </w:r>
    </w:p>
    <w:p w14:paraId="088B16F8" w14:textId="77777777" w:rsidR="007355CE" w:rsidRPr="00302E20" w:rsidRDefault="007355CE" w:rsidP="00875AE7">
      <w:pPr>
        <w:pStyle w:val="Heading3"/>
        <w:keepNext w:val="0"/>
        <w:numPr>
          <w:ilvl w:val="0"/>
          <w:numId w:val="30"/>
        </w:numPr>
        <w:jc w:val="both"/>
      </w:pPr>
      <w:r w:rsidRPr="00302E20">
        <w:t>Winter Continuous Rating</w:t>
      </w:r>
    </w:p>
    <w:p w14:paraId="5AFCCC82" w14:textId="77777777" w:rsidR="008B3EAF" w:rsidRDefault="007355CE" w:rsidP="00675EF8">
      <w:pPr>
        <w:pStyle w:val="Heading3"/>
        <w:keepNext w:val="0"/>
        <w:numPr>
          <w:ilvl w:val="0"/>
          <w:numId w:val="30"/>
        </w:numPr>
        <w:jc w:val="both"/>
      </w:pPr>
      <w:r w:rsidRPr="00302E20">
        <w:t>Conductor count/type</w:t>
      </w:r>
    </w:p>
    <w:p w14:paraId="2F3E7BB5" w14:textId="77777777" w:rsidR="007355CE" w:rsidRDefault="007355CE" w:rsidP="00675EF8">
      <w:pPr>
        <w:pStyle w:val="Heading3"/>
        <w:keepNext w:val="0"/>
        <w:numPr>
          <w:ilvl w:val="0"/>
          <w:numId w:val="30"/>
        </w:numPr>
        <w:jc w:val="both"/>
      </w:pPr>
      <w:r w:rsidRPr="00302E20">
        <w:t>Operating temperature.</w:t>
      </w:r>
    </w:p>
    <w:p w14:paraId="0B1C987D" w14:textId="77777777" w:rsidR="00F637AC" w:rsidRPr="00F637AC" w:rsidRDefault="00F637AC" w:rsidP="00F637AC">
      <w:pPr>
        <w:tabs>
          <w:tab w:val="left" w:pos="1717"/>
        </w:tabs>
      </w:pPr>
    </w:p>
    <w:p w14:paraId="63129CB2" w14:textId="77777777" w:rsidR="007355CE" w:rsidRPr="00302E20" w:rsidRDefault="007355CE" w:rsidP="00675EF8">
      <w:pPr>
        <w:pStyle w:val="Heading3"/>
        <w:tabs>
          <w:tab w:val="num" w:pos="851"/>
        </w:tabs>
        <w:ind w:left="851" w:hanging="851"/>
        <w:jc w:val="both"/>
      </w:pPr>
      <w:r w:rsidRPr="00302E20">
        <w:t xml:space="preserve">To calculate the Cable £/MW.km, each TO is required to supply their </w:t>
      </w:r>
      <w:r w:rsidR="00397839" w:rsidRPr="00302E20">
        <w:t xml:space="preserve">average transmission cable length and the predicted cost of </w:t>
      </w:r>
      <w:r w:rsidRPr="00302E20">
        <w:t>construction (both rural and urban</w:t>
      </w:r>
      <w:r w:rsidR="00397839" w:rsidRPr="00302E20">
        <w:t xml:space="preserve"> </w:t>
      </w:r>
      <w:r w:rsidR="00965EE4" w:rsidRPr="00302E20">
        <w:t>and cable sealing ends</w:t>
      </w:r>
      <w:r w:rsidRPr="00302E20">
        <w:t>) broken down into:</w:t>
      </w:r>
    </w:p>
    <w:p w14:paraId="5C1235B9" w14:textId="77777777" w:rsidR="007355CE" w:rsidRPr="00302E20" w:rsidRDefault="007355CE" w:rsidP="00675EF8">
      <w:pPr>
        <w:pStyle w:val="Heading3"/>
        <w:numPr>
          <w:ilvl w:val="0"/>
          <w:numId w:val="32"/>
        </w:numPr>
        <w:jc w:val="both"/>
      </w:pPr>
      <w:r w:rsidRPr="00302E20">
        <w:t>Operating Voltage,</w:t>
      </w:r>
    </w:p>
    <w:p w14:paraId="41A3EAF9" w14:textId="77777777" w:rsidR="007355CE" w:rsidRPr="00302E20" w:rsidRDefault="007355CE" w:rsidP="00675EF8">
      <w:pPr>
        <w:pStyle w:val="Heading3"/>
        <w:numPr>
          <w:ilvl w:val="0"/>
          <w:numId w:val="32"/>
        </w:numPr>
        <w:jc w:val="both"/>
      </w:pPr>
      <w:r w:rsidRPr="00302E20">
        <w:t>Winter Continuous Rating.</w:t>
      </w:r>
    </w:p>
    <w:p w14:paraId="487A3A75" w14:textId="77777777" w:rsidR="00B35C71" w:rsidRPr="00302E20" w:rsidRDefault="00B35C71" w:rsidP="00675EF8">
      <w:pPr>
        <w:pStyle w:val="Heading3"/>
        <w:tabs>
          <w:tab w:val="num" w:pos="851"/>
        </w:tabs>
        <w:ind w:left="851" w:hanging="851"/>
        <w:jc w:val="both"/>
      </w:pPr>
      <w:r w:rsidRPr="00302E20">
        <w:t xml:space="preserve">To calculate </w:t>
      </w:r>
      <w:r w:rsidR="00941F1E" w:rsidRPr="00302E20">
        <w:t xml:space="preserve">the </w:t>
      </w:r>
      <w:r w:rsidRPr="00302E20">
        <w:t>Annuity factor</w:t>
      </w:r>
      <w:r w:rsidR="00941F1E" w:rsidRPr="00302E20">
        <w:t xml:space="preserve"> which is used to convert the £/</w:t>
      </w:r>
      <w:proofErr w:type="spellStart"/>
      <w:r w:rsidR="00941F1E" w:rsidRPr="00302E20">
        <w:t>MWkm</w:t>
      </w:r>
      <w:proofErr w:type="spellEnd"/>
      <w:r w:rsidR="00941F1E" w:rsidRPr="00302E20">
        <w:t xml:space="preserve"> figure into an annual figure</w:t>
      </w:r>
      <w:r w:rsidRPr="00302E20">
        <w:t>, each TO is required to supply their</w:t>
      </w:r>
      <w:r w:rsidR="00941F1E" w:rsidRPr="00302E20">
        <w:t xml:space="preserve"> a</w:t>
      </w:r>
      <w:r w:rsidRPr="00302E20">
        <w:t xml:space="preserve">verage </w:t>
      </w:r>
      <w:r w:rsidR="00941F1E" w:rsidRPr="00302E20">
        <w:t>a</w:t>
      </w:r>
      <w:r w:rsidRPr="00302E20">
        <w:t xml:space="preserve">sset life </w:t>
      </w:r>
      <w:r w:rsidR="00941F1E" w:rsidRPr="00302E20">
        <w:t xml:space="preserve">for </w:t>
      </w:r>
      <w:r w:rsidRPr="00302E20">
        <w:t>their circuit routes.</w:t>
      </w:r>
    </w:p>
    <w:p w14:paraId="142178D7" w14:textId="77777777" w:rsidR="00941F1E" w:rsidRPr="00302E20" w:rsidRDefault="00D67541" w:rsidP="00675EF8">
      <w:pPr>
        <w:pStyle w:val="Heading3"/>
        <w:tabs>
          <w:tab w:val="num" w:pos="851"/>
        </w:tabs>
        <w:ind w:left="851" w:hanging="851"/>
        <w:jc w:val="both"/>
      </w:pPr>
      <w:r w:rsidRPr="00302E20">
        <w:t xml:space="preserve">To calculate the TO specific expansion factors, </w:t>
      </w:r>
      <w:r w:rsidR="00DF5F3A" w:rsidRPr="00302E20">
        <w:t xml:space="preserve">each TO is required to identify their total circuit route km split by voltage and identify how much of it is planned on being uprated to 275 or 400kV. </w:t>
      </w:r>
    </w:p>
    <w:p w14:paraId="63259DE1" w14:textId="3259D0BD" w:rsidR="000708A3" w:rsidRPr="00302E20" w:rsidRDefault="00AE1761" w:rsidP="00675EF8">
      <w:pPr>
        <w:pStyle w:val="Heading3"/>
        <w:tabs>
          <w:tab w:val="num" w:pos="851"/>
        </w:tabs>
        <w:ind w:left="851" w:hanging="851"/>
        <w:jc w:val="both"/>
      </w:pPr>
      <w:r>
        <w:t>Each</w:t>
      </w:r>
      <w:r w:rsidRPr="00AE1761">
        <w:t xml:space="preserve"> TO is required to provide the requested data via </w:t>
      </w:r>
      <w:r w:rsidR="00C377D1">
        <w:t>a</w:t>
      </w:r>
      <w:r w:rsidRPr="00AE1761">
        <w:t xml:space="preserve"> Designated Information Exchange System by the </w:t>
      </w:r>
      <w:proofErr w:type="gramStart"/>
      <w:r w:rsidRPr="00AE1761">
        <w:t>31st</w:t>
      </w:r>
      <w:proofErr w:type="gramEnd"/>
      <w:r w:rsidRPr="00AE1761">
        <w:t xml:space="preserve"> October in the year prior to the start of a new price control.  The Company will give 60 days’ notice of this information requirement.</w:t>
      </w:r>
    </w:p>
    <w:p w14:paraId="3526AF69" w14:textId="77777777" w:rsidR="00FD45E6" w:rsidRDefault="00FD45E6" w:rsidP="00675EF8">
      <w:pPr>
        <w:pStyle w:val="Heading3"/>
        <w:tabs>
          <w:tab w:val="num" w:pos="851"/>
        </w:tabs>
        <w:ind w:left="851" w:hanging="851"/>
        <w:jc w:val="both"/>
      </w:pPr>
      <w:r w:rsidRPr="00302E20">
        <w:t xml:space="preserve">Appendix </w:t>
      </w:r>
      <w:r w:rsidR="007C7E5D">
        <w:t>C</w:t>
      </w:r>
      <w:r w:rsidRPr="00302E20">
        <w:t xml:space="preserve"> details pro-formas with sample data for Overhead Line, Cable and Other.</w:t>
      </w:r>
    </w:p>
    <w:p w14:paraId="28240D7D" w14:textId="77777777" w:rsidR="00BE0D43" w:rsidRDefault="00BE0D43" w:rsidP="00675EF8">
      <w:pPr>
        <w:pStyle w:val="Heading3"/>
        <w:tabs>
          <w:tab w:val="num" w:pos="851"/>
        </w:tabs>
        <w:ind w:left="851" w:hanging="851"/>
        <w:jc w:val="both"/>
      </w:pPr>
      <w:r>
        <w:t>The TO will endeavour to provide the dat</w:t>
      </w:r>
      <w:r w:rsidR="00BC7E25">
        <w:t>a</w:t>
      </w:r>
      <w:r>
        <w:t xml:space="preserve"> based on the a</w:t>
      </w:r>
      <w:r w:rsidR="00DA28A0">
        <w:t>ssumptions set out in Appendix D</w:t>
      </w:r>
      <w:r>
        <w:t xml:space="preserve">.  </w:t>
      </w:r>
      <w:r w:rsidR="004A54A1">
        <w:t>However</w:t>
      </w:r>
      <w:r w:rsidR="00242625">
        <w:t>, i</w:t>
      </w:r>
      <w:r>
        <w:t xml:space="preserve">t is recognised that the data will only be available based on the </w:t>
      </w:r>
      <w:proofErr w:type="gramStart"/>
      <w:r>
        <w:t>particular operating</w:t>
      </w:r>
      <w:proofErr w:type="gramEnd"/>
      <w:r>
        <w:t xml:space="preserve"> practices of the TO.</w:t>
      </w:r>
    </w:p>
    <w:p w14:paraId="0A262CAF" w14:textId="77777777" w:rsidR="0069503D" w:rsidRDefault="0069503D" w:rsidP="0069503D">
      <w:pPr>
        <w:pStyle w:val="Heading2"/>
      </w:pPr>
      <w:r>
        <w:t>Accommodating the transition between regulatory price control periods</w:t>
      </w:r>
    </w:p>
    <w:p w14:paraId="758CF8DB" w14:textId="77777777" w:rsidR="0069503D" w:rsidRPr="0069503D" w:rsidRDefault="0069503D" w:rsidP="007948FC">
      <w:pPr>
        <w:pStyle w:val="Heading3"/>
        <w:tabs>
          <w:tab w:val="clear" w:pos="284"/>
          <w:tab w:val="num" w:pos="851"/>
        </w:tabs>
        <w:ind w:left="851" w:hanging="851"/>
      </w:pPr>
      <w:r w:rsidRPr="0069503D">
        <w:t xml:space="preserve">In the Financial Year preceding the next regulatory price control period, </w:t>
      </w:r>
      <w:r w:rsidR="003D39D7">
        <w:t>The Company</w:t>
      </w:r>
      <w:r w:rsidRPr="0069503D">
        <w:t xml:space="preserve"> and the </w:t>
      </w:r>
      <w:r w:rsidR="009D6C3E">
        <w:t>r</w:t>
      </w:r>
      <w:r w:rsidR="007948FC">
        <w:t>elevant</w:t>
      </w:r>
      <w:r w:rsidRPr="0069503D">
        <w:t xml:space="preserve"> Transmission Owners may notify one another and agree (on a unanimous basis only), any reasonable temporary adjustments to the provisions </w:t>
      </w:r>
      <w:r>
        <w:t xml:space="preserve">in clause 3 </w:t>
      </w:r>
      <w:r w:rsidRPr="0069503D">
        <w:t>to allow them to be fulfilled. E.g. data substitutions, submission date changes.</w:t>
      </w:r>
    </w:p>
    <w:p w14:paraId="3C33EE1B" w14:textId="77777777" w:rsidR="003442FB" w:rsidRPr="00302E20" w:rsidRDefault="003442FB">
      <w:pPr>
        <w:pStyle w:val="Heading3"/>
        <w:numPr>
          <w:ilvl w:val="0"/>
          <w:numId w:val="0"/>
        </w:numPr>
        <w:jc w:val="both"/>
      </w:pPr>
    </w:p>
    <w:p w14:paraId="2F426816" w14:textId="77777777" w:rsidR="003442FB" w:rsidRPr="00302E20" w:rsidRDefault="003442FB">
      <w:pPr>
        <w:pStyle w:val="Heading1"/>
        <w:jc w:val="both"/>
      </w:pPr>
      <w:r w:rsidRPr="00302E20">
        <w:t>Use of Substitute Data</w:t>
      </w:r>
    </w:p>
    <w:p w14:paraId="219FEB83" w14:textId="129220D9" w:rsidR="003442FB" w:rsidRDefault="003442FB" w:rsidP="004A7E87">
      <w:pPr>
        <w:pStyle w:val="Heading3"/>
        <w:tabs>
          <w:tab w:val="num" w:pos="851"/>
        </w:tabs>
        <w:ind w:left="851" w:hanging="851"/>
        <w:jc w:val="both"/>
      </w:pPr>
      <w:r w:rsidRPr="00302E20">
        <w:t xml:space="preserve">Where no data is provided </w:t>
      </w:r>
      <w:r w:rsidR="00A97051">
        <w:t xml:space="preserve">by the TO </w:t>
      </w:r>
      <w:r w:rsidRPr="00302E20">
        <w:t xml:space="preserve">or the data is subject to dispute, </w:t>
      </w:r>
      <w:r w:rsidR="003D39D7">
        <w:t>The Company</w:t>
      </w:r>
      <w:r w:rsidRPr="00302E20">
        <w:t xml:space="preserve"> shall use</w:t>
      </w:r>
      <w:r w:rsidR="008B7B5E">
        <w:t>,</w:t>
      </w:r>
      <w:r w:rsidR="008B7B5E" w:rsidRPr="00302E20">
        <w:t xml:space="preserve"> </w:t>
      </w:r>
      <w:r w:rsidR="008B7B5E">
        <w:t xml:space="preserve">for the purposes of calculating the transmission charges to apply to its </w:t>
      </w:r>
      <w:r w:rsidR="008B7B5E">
        <w:lastRenderedPageBreak/>
        <w:t xml:space="preserve">customers, </w:t>
      </w:r>
      <w:r w:rsidRPr="00302E20">
        <w:t xml:space="preserve">the data that it believes to be the most accurate until </w:t>
      </w:r>
      <w:r w:rsidR="003D39D7">
        <w:t>The Company</w:t>
      </w:r>
      <w:r w:rsidRPr="00302E20">
        <w:t xml:space="preserve"> is satisfied with the data provided or any dispute has been resolved.</w:t>
      </w:r>
    </w:p>
    <w:p w14:paraId="0F1ABA10" w14:textId="77777777" w:rsidR="008B7B5E" w:rsidRPr="00302E20" w:rsidRDefault="008B7B5E" w:rsidP="008B7B5E">
      <w:pPr>
        <w:pStyle w:val="Heading3"/>
        <w:tabs>
          <w:tab w:val="num" w:pos="851"/>
        </w:tabs>
        <w:ind w:left="851" w:hanging="851"/>
        <w:jc w:val="both"/>
      </w:pPr>
      <w:r>
        <w:t xml:space="preserve">For the avoidance of doubt, the use of substitute data as referred to in paragraph 4.1.1 will not affect the invoicing of </w:t>
      </w:r>
      <w:r w:rsidR="003D39D7">
        <w:t>The Company</w:t>
      </w:r>
      <w:r>
        <w:t xml:space="preserve"> by the TO for the purposes defined in STCP 13-1.</w:t>
      </w:r>
    </w:p>
    <w:p w14:paraId="0F60B781" w14:textId="77777777" w:rsidR="003442FB" w:rsidRPr="00302E20" w:rsidRDefault="003442FB" w:rsidP="004A7E87">
      <w:pPr>
        <w:pStyle w:val="Heading3"/>
        <w:tabs>
          <w:tab w:val="num" w:pos="851"/>
        </w:tabs>
        <w:ind w:left="851" w:hanging="851"/>
        <w:jc w:val="both"/>
      </w:pPr>
      <w:r w:rsidRPr="00302E20">
        <w:t xml:space="preserve">Where </w:t>
      </w:r>
      <w:r w:rsidR="003D39D7">
        <w:t>The Company</w:t>
      </w:r>
      <w:r w:rsidRPr="00302E20">
        <w:t xml:space="preserve"> has used substitute data, </w:t>
      </w:r>
      <w:r w:rsidR="003D39D7">
        <w:t>The Company</w:t>
      </w:r>
      <w:r w:rsidRPr="00302E20">
        <w:t xml:space="preserve"> shall notify the relevant TO(s). </w:t>
      </w:r>
    </w:p>
    <w:p w14:paraId="0C6C927A" w14:textId="77777777" w:rsidR="003442FB" w:rsidRPr="00302E20" w:rsidRDefault="003442FB" w:rsidP="004A7E87">
      <w:pPr>
        <w:pStyle w:val="Heading3"/>
        <w:tabs>
          <w:tab w:val="num" w:pos="851"/>
        </w:tabs>
        <w:ind w:left="851" w:hanging="851"/>
        <w:jc w:val="both"/>
      </w:pPr>
      <w:r w:rsidRPr="00302E20">
        <w:t xml:space="preserve">If applicable, once any dispute has been resolved, charges shall be revised </w:t>
      </w:r>
      <w:proofErr w:type="gramStart"/>
      <w:r w:rsidRPr="00302E20">
        <w:t>on the basis of</w:t>
      </w:r>
      <w:proofErr w:type="gramEnd"/>
      <w:r w:rsidRPr="00302E20">
        <w:t xml:space="preserve"> the appropriate data. </w:t>
      </w:r>
    </w:p>
    <w:p w14:paraId="3C3C1827" w14:textId="77777777" w:rsidR="00AC3C14" w:rsidRDefault="003442FB">
      <w:pPr>
        <w:pStyle w:val="Heading3"/>
        <w:numPr>
          <w:ilvl w:val="0"/>
          <w:numId w:val="0"/>
        </w:numPr>
        <w:jc w:val="both"/>
      </w:pPr>
      <w:r w:rsidRPr="00302E20">
        <w:t xml:space="preserve"> </w:t>
      </w:r>
    </w:p>
    <w:p w14:paraId="68777518" w14:textId="77777777" w:rsidR="00AC3C14" w:rsidRDefault="00AC3C14" w:rsidP="00B67E98">
      <w:pPr>
        <w:pStyle w:val="Heading3"/>
        <w:numPr>
          <w:ilvl w:val="0"/>
          <w:numId w:val="0"/>
        </w:numPr>
        <w:ind w:left="851"/>
      </w:pPr>
    </w:p>
    <w:p w14:paraId="49D40D42" w14:textId="77777777" w:rsidR="003442FB" w:rsidRPr="00302E20" w:rsidRDefault="003442FB">
      <w:pPr>
        <w:pStyle w:val="Heading3"/>
        <w:numPr>
          <w:ilvl w:val="0"/>
          <w:numId w:val="0"/>
        </w:numPr>
      </w:pPr>
    </w:p>
    <w:p w14:paraId="670D7A43" w14:textId="77777777" w:rsidR="003847AF" w:rsidRDefault="003847AF">
      <w:pPr>
        <w:pStyle w:val="Heading6"/>
        <w:rPr>
          <w:i/>
          <w:iCs/>
          <w:sz w:val="28"/>
        </w:rPr>
        <w:sectPr w:rsidR="003847AF">
          <w:pgSz w:w="11906" w:h="16838"/>
          <w:pgMar w:top="1440" w:right="1800" w:bottom="1440" w:left="1800" w:header="720" w:footer="720" w:gutter="0"/>
          <w:cols w:space="720"/>
        </w:sectPr>
      </w:pPr>
    </w:p>
    <w:p w14:paraId="0B183BA7" w14:textId="77777777" w:rsidR="003442FB" w:rsidRPr="00302E20" w:rsidRDefault="003442FB">
      <w:pPr>
        <w:pStyle w:val="Heading6"/>
        <w:rPr>
          <w:i/>
          <w:iCs/>
          <w:sz w:val="28"/>
        </w:rPr>
      </w:pPr>
      <w:r w:rsidRPr="00302E20">
        <w:rPr>
          <w:i/>
          <w:iCs/>
          <w:sz w:val="28"/>
        </w:rPr>
        <w:lastRenderedPageBreak/>
        <w:t>Appendix A: Overview of Annual Charge Setting Process</w:t>
      </w:r>
    </w:p>
    <w:p w14:paraId="3BB52AF1" w14:textId="77777777" w:rsidR="003442FB" w:rsidRPr="00302E20" w:rsidRDefault="00982C02">
      <w:r>
        <w:rPr>
          <w:noProof/>
        </w:rPr>
        <w:object w:dxaOrig="1440" w:dyaOrig="1440" w14:anchorId="2C8C6F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13.95pt;margin-top:44.4pt;width:454.9pt;height:594.9pt;z-index:251658240">
            <v:imagedata r:id="rId17" o:title=""/>
            <w10:wrap type="topAndBottom"/>
          </v:shape>
          <o:OLEObject Type="Embed" ProgID="Visio.Drawing.11" ShapeID="_x0000_s2051" DrawAspect="Content" ObjectID="_1830412142" r:id="rId18"/>
        </w:object>
      </w:r>
      <w:r w:rsidR="003442FB" w:rsidRPr="00302E20">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303D3F03" w14:textId="77777777" w:rsidR="003442FB" w:rsidRPr="00302E20" w:rsidRDefault="003442FB">
      <w:pPr>
        <w:pStyle w:val="Header"/>
        <w:tabs>
          <w:tab w:val="clear" w:pos="4153"/>
          <w:tab w:val="clear" w:pos="8306"/>
        </w:tabs>
      </w:pPr>
    </w:p>
    <w:p w14:paraId="38A7194D" w14:textId="77777777" w:rsidR="003442FB" w:rsidRPr="00302E20" w:rsidRDefault="003442FB">
      <w:pPr>
        <w:pStyle w:val="Heading2"/>
        <w:numPr>
          <w:ilvl w:val="0"/>
          <w:numId w:val="0"/>
        </w:numPr>
        <w:rPr>
          <w:sz w:val="28"/>
        </w:rPr>
      </w:pPr>
      <w:r w:rsidRPr="00302E20">
        <w:rPr>
          <w:sz w:val="28"/>
        </w:rPr>
        <w:lastRenderedPageBreak/>
        <w:t>Appendix B: Detailed Flow Diagram</w:t>
      </w:r>
    </w:p>
    <w:p w14:paraId="7D827630" w14:textId="77777777" w:rsidR="003442FB" w:rsidRPr="00302E20" w:rsidRDefault="00982C02">
      <w:pPr>
        <w:spacing w:after="0"/>
      </w:pPr>
      <w:r>
        <w:rPr>
          <w:noProof/>
        </w:rPr>
        <w:object w:dxaOrig="1440" w:dyaOrig="1440" w14:anchorId="22A308C5">
          <v:shape id="_x0000_s2050" type="#_x0000_t75" style="position:absolute;margin-left:-4.95pt;margin-top:52.4pt;width:464.25pt;height:605.9pt;z-index:251658241" o:allowincell="f">
            <v:imagedata r:id="rId19" o:title=""/>
            <w10:wrap type="topAndBottom"/>
          </v:shape>
          <o:OLEObject Type="Embed" ProgID="Visio.Drawing.11" ShapeID="_x0000_s2050" DrawAspect="Content" ObjectID="_1830412143" r:id="rId20"/>
        </w:object>
      </w:r>
      <w:r w:rsidR="003442FB" w:rsidRPr="00302E20">
        <w:t>Note that the Process Diagrams shown in this Appendix B are for information only.  In the event of any contradiction between the process represented in this Appendix and the process described elsewhere in this STCP, then the text elsewhere in this STCP shall prevail.</w:t>
      </w:r>
    </w:p>
    <w:p w14:paraId="10FCF9C4" w14:textId="77777777" w:rsidR="002D4365" w:rsidRPr="00302E20" w:rsidRDefault="002D4365" w:rsidP="00071C20">
      <w:pPr>
        <w:spacing w:after="60"/>
        <w:sectPr w:rsidR="002D4365" w:rsidRPr="00302E20">
          <w:pgSz w:w="11906" w:h="16838"/>
          <w:pgMar w:top="1440" w:right="1800" w:bottom="1440" w:left="1800" w:header="720" w:footer="720" w:gutter="0"/>
          <w:cols w:space="720"/>
        </w:sectPr>
      </w:pPr>
    </w:p>
    <w:p w14:paraId="54067E16" w14:textId="77777777" w:rsidR="00E0410D" w:rsidRPr="00D14621" w:rsidRDefault="00E0410D">
      <w:pPr>
        <w:rPr>
          <w:b/>
          <w:i/>
          <w:sz w:val="28"/>
          <w:szCs w:val="28"/>
          <w:lang w:val="fr-FR"/>
        </w:rPr>
      </w:pPr>
      <w:r w:rsidRPr="00D14621">
        <w:rPr>
          <w:b/>
          <w:i/>
          <w:sz w:val="28"/>
          <w:szCs w:val="28"/>
          <w:lang w:val="fr-FR"/>
        </w:rPr>
        <w:lastRenderedPageBreak/>
        <w:t xml:space="preserve">Appendix </w:t>
      </w:r>
      <w:proofErr w:type="gramStart"/>
      <w:r w:rsidR="007C7E5D">
        <w:rPr>
          <w:b/>
          <w:i/>
          <w:sz w:val="28"/>
          <w:szCs w:val="28"/>
          <w:lang w:val="fr-FR"/>
        </w:rPr>
        <w:t>C</w:t>
      </w:r>
      <w:r w:rsidRPr="00D14621">
        <w:rPr>
          <w:b/>
          <w:i/>
          <w:sz w:val="28"/>
          <w:szCs w:val="28"/>
          <w:lang w:val="fr-FR"/>
        </w:rPr>
        <w:t>:</w:t>
      </w:r>
      <w:proofErr w:type="gramEnd"/>
      <w:r w:rsidRPr="00D14621">
        <w:rPr>
          <w:b/>
          <w:i/>
          <w:sz w:val="28"/>
          <w:szCs w:val="28"/>
          <w:lang w:val="fr-FR"/>
        </w:rPr>
        <w:t xml:space="preserve"> Expansion </w:t>
      </w:r>
      <w:r w:rsidR="0007647B" w:rsidRPr="00D14621">
        <w:rPr>
          <w:b/>
          <w:i/>
          <w:sz w:val="28"/>
          <w:szCs w:val="28"/>
          <w:lang w:val="fr-FR"/>
        </w:rPr>
        <w:t>C</w:t>
      </w:r>
      <w:r w:rsidRPr="00D14621">
        <w:rPr>
          <w:b/>
          <w:i/>
          <w:sz w:val="28"/>
          <w:szCs w:val="28"/>
          <w:lang w:val="fr-FR"/>
        </w:rPr>
        <w:t>onstant Tables</w:t>
      </w:r>
    </w:p>
    <w:p w14:paraId="18200070" w14:textId="77777777" w:rsidR="00E0410D" w:rsidRPr="00D14621" w:rsidRDefault="00E0410D">
      <w:pPr>
        <w:rPr>
          <w:lang w:val="fr-FR"/>
        </w:rPr>
      </w:pPr>
    </w:p>
    <w:tbl>
      <w:tblPr>
        <w:tblW w:w="4385" w:type="pct"/>
        <w:tblLook w:val="0000" w:firstRow="0" w:lastRow="0" w:firstColumn="0" w:lastColumn="0" w:noHBand="0" w:noVBand="0"/>
      </w:tblPr>
      <w:tblGrid>
        <w:gridCol w:w="1770"/>
        <w:gridCol w:w="419"/>
        <w:gridCol w:w="2163"/>
        <w:gridCol w:w="3363"/>
        <w:gridCol w:w="1109"/>
        <w:gridCol w:w="1542"/>
        <w:gridCol w:w="1318"/>
        <w:gridCol w:w="1685"/>
        <w:gridCol w:w="1113"/>
        <w:gridCol w:w="1487"/>
        <w:gridCol w:w="1120"/>
        <w:gridCol w:w="1270"/>
      </w:tblGrid>
      <w:tr w:rsidR="00E0410D" w:rsidRPr="00BE210C" w14:paraId="627D3AED" w14:textId="77777777">
        <w:trPr>
          <w:trHeight w:val="360"/>
        </w:trPr>
        <w:tc>
          <w:tcPr>
            <w:tcW w:w="2100" w:type="pct"/>
            <w:gridSpan w:val="4"/>
            <w:tcBorders>
              <w:top w:val="nil"/>
              <w:left w:val="nil"/>
              <w:bottom w:val="nil"/>
              <w:right w:val="nil"/>
            </w:tcBorders>
            <w:noWrap/>
            <w:vAlign w:val="bottom"/>
          </w:tcPr>
          <w:p w14:paraId="1EBD987D" w14:textId="77777777" w:rsidR="00E0410D" w:rsidRPr="00BE210C" w:rsidRDefault="00E0410D" w:rsidP="00BE1D94">
            <w:pPr>
              <w:rPr>
                <w:rFonts w:cs="Arial"/>
                <w:b/>
                <w:bCs/>
                <w:sz w:val="28"/>
                <w:szCs w:val="28"/>
              </w:rPr>
            </w:pPr>
            <w:r w:rsidRPr="00BE210C">
              <w:rPr>
                <w:rFonts w:cs="Arial"/>
                <w:b/>
                <w:bCs/>
                <w:sz w:val="28"/>
                <w:szCs w:val="28"/>
              </w:rPr>
              <w:t>Expansion Constants OHL</w:t>
            </w:r>
          </w:p>
        </w:tc>
        <w:tc>
          <w:tcPr>
            <w:tcW w:w="302" w:type="pct"/>
            <w:tcBorders>
              <w:top w:val="nil"/>
              <w:left w:val="nil"/>
              <w:bottom w:val="nil"/>
              <w:right w:val="nil"/>
            </w:tcBorders>
            <w:noWrap/>
            <w:vAlign w:val="bottom"/>
          </w:tcPr>
          <w:p w14:paraId="6A8FB80B" w14:textId="77777777" w:rsidR="00E0410D" w:rsidRPr="00BE210C" w:rsidRDefault="00E0410D" w:rsidP="00BE1D94">
            <w:pPr>
              <w:rPr>
                <w:rFonts w:cs="Arial"/>
              </w:rPr>
            </w:pPr>
          </w:p>
        </w:tc>
        <w:tc>
          <w:tcPr>
            <w:tcW w:w="420" w:type="pct"/>
            <w:tcBorders>
              <w:top w:val="nil"/>
              <w:left w:val="nil"/>
              <w:bottom w:val="nil"/>
              <w:right w:val="nil"/>
            </w:tcBorders>
            <w:noWrap/>
            <w:vAlign w:val="bottom"/>
          </w:tcPr>
          <w:p w14:paraId="26946686" w14:textId="77777777" w:rsidR="00E0410D" w:rsidRPr="00BE210C" w:rsidRDefault="00E0410D" w:rsidP="00BE1D94">
            <w:pPr>
              <w:rPr>
                <w:rFonts w:cs="Arial"/>
              </w:rPr>
            </w:pPr>
          </w:p>
        </w:tc>
        <w:tc>
          <w:tcPr>
            <w:tcW w:w="359" w:type="pct"/>
            <w:tcBorders>
              <w:top w:val="nil"/>
              <w:left w:val="nil"/>
              <w:bottom w:val="nil"/>
              <w:right w:val="nil"/>
            </w:tcBorders>
            <w:noWrap/>
            <w:vAlign w:val="bottom"/>
          </w:tcPr>
          <w:p w14:paraId="262DE511" w14:textId="77777777" w:rsidR="00E0410D" w:rsidRPr="00BE210C" w:rsidRDefault="00E0410D" w:rsidP="00BE1D94">
            <w:pPr>
              <w:rPr>
                <w:rFonts w:cs="Arial"/>
              </w:rPr>
            </w:pPr>
          </w:p>
        </w:tc>
        <w:tc>
          <w:tcPr>
            <w:tcW w:w="459" w:type="pct"/>
            <w:tcBorders>
              <w:top w:val="nil"/>
              <w:left w:val="nil"/>
              <w:bottom w:val="nil"/>
              <w:right w:val="nil"/>
            </w:tcBorders>
            <w:noWrap/>
            <w:vAlign w:val="bottom"/>
          </w:tcPr>
          <w:p w14:paraId="49B99478" w14:textId="77777777" w:rsidR="00E0410D" w:rsidRPr="00BE210C" w:rsidRDefault="00E0410D" w:rsidP="00BE1D94">
            <w:pPr>
              <w:rPr>
                <w:rFonts w:cs="Arial"/>
              </w:rPr>
            </w:pPr>
          </w:p>
        </w:tc>
        <w:tc>
          <w:tcPr>
            <w:tcW w:w="303" w:type="pct"/>
            <w:tcBorders>
              <w:top w:val="nil"/>
              <w:left w:val="nil"/>
              <w:bottom w:val="nil"/>
              <w:right w:val="nil"/>
            </w:tcBorders>
            <w:noWrap/>
            <w:vAlign w:val="bottom"/>
          </w:tcPr>
          <w:p w14:paraId="6F818A85" w14:textId="77777777" w:rsidR="00E0410D" w:rsidRPr="00BE210C" w:rsidRDefault="00E0410D" w:rsidP="00BE1D94">
            <w:pPr>
              <w:rPr>
                <w:rFonts w:cs="Arial"/>
              </w:rPr>
            </w:pPr>
          </w:p>
        </w:tc>
        <w:tc>
          <w:tcPr>
            <w:tcW w:w="405" w:type="pct"/>
            <w:tcBorders>
              <w:top w:val="nil"/>
              <w:left w:val="nil"/>
              <w:bottom w:val="nil"/>
              <w:right w:val="nil"/>
            </w:tcBorders>
            <w:noWrap/>
            <w:vAlign w:val="bottom"/>
          </w:tcPr>
          <w:p w14:paraId="57AC02BB" w14:textId="77777777" w:rsidR="00E0410D" w:rsidRPr="00BE210C" w:rsidRDefault="00E0410D" w:rsidP="00BE1D94">
            <w:pPr>
              <w:rPr>
                <w:rFonts w:cs="Arial"/>
              </w:rPr>
            </w:pPr>
          </w:p>
        </w:tc>
        <w:tc>
          <w:tcPr>
            <w:tcW w:w="305" w:type="pct"/>
            <w:tcBorders>
              <w:top w:val="nil"/>
              <w:left w:val="nil"/>
              <w:bottom w:val="nil"/>
              <w:right w:val="nil"/>
            </w:tcBorders>
            <w:noWrap/>
            <w:vAlign w:val="bottom"/>
          </w:tcPr>
          <w:p w14:paraId="7CF1A7DB" w14:textId="77777777" w:rsidR="00E0410D" w:rsidRPr="00BE210C" w:rsidRDefault="00E0410D" w:rsidP="00BE1D94">
            <w:pPr>
              <w:rPr>
                <w:rFonts w:cs="Arial"/>
              </w:rPr>
            </w:pPr>
          </w:p>
        </w:tc>
        <w:tc>
          <w:tcPr>
            <w:tcW w:w="348" w:type="pct"/>
            <w:tcBorders>
              <w:top w:val="nil"/>
              <w:left w:val="nil"/>
              <w:bottom w:val="nil"/>
              <w:right w:val="nil"/>
            </w:tcBorders>
            <w:noWrap/>
            <w:vAlign w:val="bottom"/>
          </w:tcPr>
          <w:p w14:paraId="5DC17A49" w14:textId="77777777" w:rsidR="00E0410D" w:rsidRPr="00BE210C" w:rsidRDefault="00E0410D" w:rsidP="00BE1D94">
            <w:pPr>
              <w:rPr>
                <w:rFonts w:cs="Arial"/>
              </w:rPr>
            </w:pPr>
          </w:p>
        </w:tc>
      </w:tr>
      <w:tr w:rsidR="00E0410D" w:rsidRPr="00BE210C" w14:paraId="1C397887" w14:textId="77777777">
        <w:trPr>
          <w:trHeight w:val="255"/>
        </w:trPr>
        <w:tc>
          <w:tcPr>
            <w:tcW w:w="482" w:type="pct"/>
            <w:tcBorders>
              <w:top w:val="nil"/>
              <w:left w:val="nil"/>
              <w:bottom w:val="nil"/>
              <w:right w:val="nil"/>
            </w:tcBorders>
            <w:noWrap/>
            <w:vAlign w:val="bottom"/>
          </w:tcPr>
          <w:p w14:paraId="794A9253" w14:textId="77777777" w:rsidR="00E0410D" w:rsidRPr="00BE210C" w:rsidRDefault="00E0410D" w:rsidP="00BE1D94">
            <w:pPr>
              <w:rPr>
                <w:rFonts w:cs="Arial"/>
              </w:rPr>
            </w:pPr>
          </w:p>
        </w:tc>
        <w:tc>
          <w:tcPr>
            <w:tcW w:w="114" w:type="pct"/>
            <w:tcBorders>
              <w:top w:val="nil"/>
              <w:left w:val="nil"/>
              <w:bottom w:val="nil"/>
              <w:right w:val="nil"/>
            </w:tcBorders>
            <w:noWrap/>
            <w:vAlign w:val="bottom"/>
          </w:tcPr>
          <w:p w14:paraId="3CDC8080" w14:textId="77777777" w:rsidR="00E0410D" w:rsidRPr="00BE210C" w:rsidRDefault="00E0410D" w:rsidP="00BE1D94">
            <w:pPr>
              <w:rPr>
                <w:rFonts w:cs="Arial"/>
              </w:rPr>
            </w:pPr>
          </w:p>
        </w:tc>
        <w:tc>
          <w:tcPr>
            <w:tcW w:w="588" w:type="pct"/>
            <w:tcBorders>
              <w:top w:val="nil"/>
              <w:left w:val="nil"/>
              <w:bottom w:val="nil"/>
              <w:right w:val="nil"/>
            </w:tcBorders>
            <w:noWrap/>
            <w:vAlign w:val="bottom"/>
          </w:tcPr>
          <w:p w14:paraId="723A7C33" w14:textId="77777777" w:rsidR="00E0410D" w:rsidRPr="00BE210C" w:rsidRDefault="00E0410D" w:rsidP="00BE1D94">
            <w:pPr>
              <w:rPr>
                <w:rFonts w:cs="Arial"/>
              </w:rPr>
            </w:pPr>
          </w:p>
        </w:tc>
        <w:tc>
          <w:tcPr>
            <w:tcW w:w="916" w:type="pct"/>
            <w:tcBorders>
              <w:top w:val="nil"/>
              <w:left w:val="nil"/>
              <w:bottom w:val="nil"/>
              <w:right w:val="nil"/>
            </w:tcBorders>
            <w:noWrap/>
            <w:vAlign w:val="bottom"/>
          </w:tcPr>
          <w:p w14:paraId="48BB983A" w14:textId="77777777" w:rsidR="00E0410D" w:rsidRPr="00BE210C" w:rsidRDefault="00E0410D" w:rsidP="00BE1D94">
            <w:pPr>
              <w:rPr>
                <w:rFonts w:cs="Arial"/>
              </w:rPr>
            </w:pPr>
          </w:p>
        </w:tc>
        <w:tc>
          <w:tcPr>
            <w:tcW w:w="302" w:type="pct"/>
            <w:tcBorders>
              <w:top w:val="nil"/>
              <w:left w:val="nil"/>
              <w:bottom w:val="nil"/>
              <w:right w:val="nil"/>
            </w:tcBorders>
            <w:noWrap/>
            <w:vAlign w:val="bottom"/>
          </w:tcPr>
          <w:p w14:paraId="5FCBD1E5" w14:textId="77777777" w:rsidR="00E0410D" w:rsidRPr="00BE210C" w:rsidRDefault="00E0410D" w:rsidP="00BE1D94">
            <w:pPr>
              <w:rPr>
                <w:rFonts w:cs="Arial"/>
              </w:rPr>
            </w:pPr>
          </w:p>
        </w:tc>
        <w:tc>
          <w:tcPr>
            <w:tcW w:w="420" w:type="pct"/>
            <w:tcBorders>
              <w:top w:val="nil"/>
              <w:left w:val="nil"/>
              <w:bottom w:val="nil"/>
              <w:right w:val="nil"/>
            </w:tcBorders>
            <w:noWrap/>
            <w:vAlign w:val="bottom"/>
          </w:tcPr>
          <w:p w14:paraId="29401C74" w14:textId="77777777" w:rsidR="00E0410D" w:rsidRPr="00BE210C" w:rsidRDefault="00E0410D" w:rsidP="00BE1D94">
            <w:pPr>
              <w:rPr>
                <w:rFonts w:cs="Arial"/>
              </w:rPr>
            </w:pPr>
          </w:p>
        </w:tc>
        <w:tc>
          <w:tcPr>
            <w:tcW w:w="359" w:type="pct"/>
            <w:tcBorders>
              <w:top w:val="nil"/>
              <w:left w:val="nil"/>
              <w:bottom w:val="nil"/>
              <w:right w:val="nil"/>
            </w:tcBorders>
            <w:noWrap/>
            <w:vAlign w:val="bottom"/>
          </w:tcPr>
          <w:p w14:paraId="1B9054F3" w14:textId="77777777" w:rsidR="00E0410D" w:rsidRPr="00BE210C" w:rsidRDefault="00E0410D" w:rsidP="00BE1D94">
            <w:pPr>
              <w:rPr>
                <w:rFonts w:cs="Arial"/>
              </w:rPr>
            </w:pPr>
          </w:p>
        </w:tc>
        <w:tc>
          <w:tcPr>
            <w:tcW w:w="459" w:type="pct"/>
            <w:tcBorders>
              <w:top w:val="nil"/>
              <w:left w:val="nil"/>
              <w:bottom w:val="nil"/>
              <w:right w:val="nil"/>
            </w:tcBorders>
            <w:noWrap/>
            <w:vAlign w:val="bottom"/>
          </w:tcPr>
          <w:p w14:paraId="0B17BAB5" w14:textId="77777777" w:rsidR="00E0410D" w:rsidRPr="00BE210C" w:rsidRDefault="00E0410D" w:rsidP="00BE1D94">
            <w:pPr>
              <w:rPr>
                <w:rFonts w:cs="Arial"/>
              </w:rPr>
            </w:pPr>
          </w:p>
        </w:tc>
        <w:tc>
          <w:tcPr>
            <w:tcW w:w="303" w:type="pct"/>
            <w:tcBorders>
              <w:top w:val="nil"/>
              <w:left w:val="nil"/>
              <w:bottom w:val="nil"/>
              <w:right w:val="nil"/>
            </w:tcBorders>
            <w:noWrap/>
            <w:vAlign w:val="bottom"/>
          </w:tcPr>
          <w:p w14:paraId="28626FB9" w14:textId="77777777" w:rsidR="00E0410D" w:rsidRPr="00BE210C" w:rsidRDefault="00E0410D" w:rsidP="00BE1D94">
            <w:pPr>
              <w:rPr>
                <w:rFonts w:cs="Arial"/>
              </w:rPr>
            </w:pPr>
          </w:p>
        </w:tc>
        <w:tc>
          <w:tcPr>
            <w:tcW w:w="405" w:type="pct"/>
            <w:tcBorders>
              <w:top w:val="nil"/>
              <w:left w:val="nil"/>
              <w:bottom w:val="nil"/>
              <w:right w:val="nil"/>
            </w:tcBorders>
            <w:noWrap/>
            <w:vAlign w:val="bottom"/>
          </w:tcPr>
          <w:p w14:paraId="6364C7FF" w14:textId="77777777" w:rsidR="00E0410D" w:rsidRPr="00BE210C" w:rsidRDefault="00E0410D" w:rsidP="00BE1D94">
            <w:pPr>
              <w:rPr>
                <w:rFonts w:cs="Arial"/>
              </w:rPr>
            </w:pPr>
          </w:p>
        </w:tc>
        <w:tc>
          <w:tcPr>
            <w:tcW w:w="305" w:type="pct"/>
            <w:tcBorders>
              <w:top w:val="nil"/>
              <w:left w:val="nil"/>
              <w:bottom w:val="nil"/>
              <w:right w:val="nil"/>
            </w:tcBorders>
            <w:noWrap/>
            <w:vAlign w:val="bottom"/>
          </w:tcPr>
          <w:p w14:paraId="2C597FE4" w14:textId="77777777" w:rsidR="00E0410D" w:rsidRPr="00BE210C" w:rsidRDefault="00E0410D" w:rsidP="00BE1D94">
            <w:pPr>
              <w:rPr>
                <w:rFonts w:cs="Arial"/>
              </w:rPr>
            </w:pPr>
          </w:p>
        </w:tc>
        <w:tc>
          <w:tcPr>
            <w:tcW w:w="348" w:type="pct"/>
            <w:tcBorders>
              <w:top w:val="nil"/>
              <w:left w:val="nil"/>
              <w:bottom w:val="nil"/>
              <w:right w:val="nil"/>
            </w:tcBorders>
            <w:noWrap/>
            <w:vAlign w:val="bottom"/>
          </w:tcPr>
          <w:p w14:paraId="008C2A25" w14:textId="77777777" w:rsidR="00E0410D" w:rsidRPr="00BE210C" w:rsidRDefault="00E0410D" w:rsidP="00BE1D94">
            <w:pPr>
              <w:rPr>
                <w:rFonts w:cs="Arial"/>
              </w:rPr>
            </w:pPr>
          </w:p>
        </w:tc>
      </w:tr>
      <w:tr w:rsidR="00E0410D" w:rsidRPr="00BE210C" w14:paraId="313D30BB" w14:textId="77777777">
        <w:trPr>
          <w:trHeight w:val="255"/>
        </w:trPr>
        <w:tc>
          <w:tcPr>
            <w:tcW w:w="1185" w:type="pct"/>
            <w:gridSpan w:val="3"/>
            <w:tcBorders>
              <w:top w:val="nil"/>
              <w:left w:val="nil"/>
              <w:bottom w:val="nil"/>
              <w:right w:val="nil"/>
            </w:tcBorders>
            <w:noWrap/>
            <w:vAlign w:val="bottom"/>
          </w:tcPr>
          <w:p w14:paraId="63D19787" w14:textId="77777777" w:rsidR="00E0410D" w:rsidRPr="00BE210C" w:rsidRDefault="00E0410D" w:rsidP="00BE1D94">
            <w:pPr>
              <w:rPr>
                <w:rFonts w:cs="Arial"/>
                <w:b/>
                <w:bCs/>
              </w:rPr>
            </w:pPr>
            <w:r w:rsidRPr="00BE210C">
              <w:rPr>
                <w:rFonts w:cs="Arial"/>
                <w:b/>
                <w:bCs/>
              </w:rPr>
              <w:t>Cost of Construction (£/km)</w:t>
            </w:r>
          </w:p>
        </w:tc>
        <w:tc>
          <w:tcPr>
            <w:tcW w:w="916" w:type="pct"/>
            <w:tcBorders>
              <w:top w:val="nil"/>
              <w:left w:val="nil"/>
              <w:bottom w:val="nil"/>
              <w:right w:val="nil"/>
            </w:tcBorders>
            <w:noWrap/>
            <w:vAlign w:val="bottom"/>
          </w:tcPr>
          <w:p w14:paraId="7AAEFC21" w14:textId="77777777" w:rsidR="00E0410D" w:rsidRPr="00BE210C" w:rsidRDefault="00E0410D" w:rsidP="00BE1D94">
            <w:pPr>
              <w:rPr>
                <w:rFonts w:cs="Arial"/>
              </w:rPr>
            </w:pPr>
          </w:p>
        </w:tc>
        <w:tc>
          <w:tcPr>
            <w:tcW w:w="302" w:type="pct"/>
            <w:tcBorders>
              <w:top w:val="nil"/>
              <w:left w:val="nil"/>
              <w:bottom w:val="nil"/>
              <w:right w:val="nil"/>
            </w:tcBorders>
            <w:noWrap/>
            <w:vAlign w:val="bottom"/>
          </w:tcPr>
          <w:p w14:paraId="260B7DAB" w14:textId="77777777" w:rsidR="00E0410D" w:rsidRPr="00BE210C" w:rsidRDefault="00E0410D" w:rsidP="00BE1D94">
            <w:pPr>
              <w:rPr>
                <w:rFonts w:cs="Arial"/>
              </w:rPr>
            </w:pPr>
          </w:p>
        </w:tc>
        <w:tc>
          <w:tcPr>
            <w:tcW w:w="420" w:type="pct"/>
            <w:tcBorders>
              <w:top w:val="nil"/>
              <w:left w:val="nil"/>
              <w:bottom w:val="nil"/>
              <w:right w:val="nil"/>
            </w:tcBorders>
            <w:noWrap/>
            <w:vAlign w:val="bottom"/>
          </w:tcPr>
          <w:p w14:paraId="21E0D061" w14:textId="77777777" w:rsidR="00E0410D" w:rsidRPr="00BE210C" w:rsidRDefault="00E0410D" w:rsidP="00BE1D94">
            <w:pPr>
              <w:rPr>
                <w:rFonts w:cs="Arial"/>
                <w:b/>
                <w:bCs/>
              </w:rPr>
            </w:pPr>
          </w:p>
        </w:tc>
        <w:tc>
          <w:tcPr>
            <w:tcW w:w="359" w:type="pct"/>
            <w:tcBorders>
              <w:top w:val="nil"/>
              <w:left w:val="nil"/>
              <w:bottom w:val="nil"/>
              <w:right w:val="nil"/>
            </w:tcBorders>
            <w:noWrap/>
            <w:vAlign w:val="bottom"/>
          </w:tcPr>
          <w:p w14:paraId="48A6E91D" w14:textId="77777777" w:rsidR="00E0410D" w:rsidRPr="00BE210C" w:rsidRDefault="00E0410D" w:rsidP="00BE1D94">
            <w:pPr>
              <w:rPr>
                <w:rFonts w:cs="Arial"/>
              </w:rPr>
            </w:pPr>
          </w:p>
        </w:tc>
        <w:tc>
          <w:tcPr>
            <w:tcW w:w="459" w:type="pct"/>
            <w:tcBorders>
              <w:top w:val="nil"/>
              <w:left w:val="nil"/>
              <w:bottom w:val="nil"/>
              <w:right w:val="nil"/>
            </w:tcBorders>
            <w:noWrap/>
            <w:vAlign w:val="bottom"/>
          </w:tcPr>
          <w:p w14:paraId="4649C923" w14:textId="77777777" w:rsidR="00E0410D" w:rsidRPr="00BE210C" w:rsidRDefault="00E0410D" w:rsidP="00BE1D94">
            <w:pPr>
              <w:rPr>
                <w:rFonts w:cs="Arial"/>
              </w:rPr>
            </w:pPr>
          </w:p>
        </w:tc>
        <w:tc>
          <w:tcPr>
            <w:tcW w:w="303" w:type="pct"/>
            <w:tcBorders>
              <w:top w:val="nil"/>
              <w:left w:val="nil"/>
              <w:bottom w:val="nil"/>
              <w:right w:val="nil"/>
            </w:tcBorders>
            <w:noWrap/>
            <w:vAlign w:val="bottom"/>
          </w:tcPr>
          <w:p w14:paraId="17B6281F" w14:textId="77777777" w:rsidR="00E0410D" w:rsidRPr="00BE210C" w:rsidRDefault="00E0410D" w:rsidP="00BE1D94">
            <w:pPr>
              <w:rPr>
                <w:rFonts w:cs="Arial"/>
              </w:rPr>
            </w:pPr>
          </w:p>
        </w:tc>
        <w:tc>
          <w:tcPr>
            <w:tcW w:w="405" w:type="pct"/>
            <w:tcBorders>
              <w:top w:val="nil"/>
              <w:left w:val="nil"/>
              <w:bottom w:val="nil"/>
              <w:right w:val="nil"/>
            </w:tcBorders>
            <w:noWrap/>
            <w:vAlign w:val="bottom"/>
          </w:tcPr>
          <w:p w14:paraId="422DF006" w14:textId="77777777" w:rsidR="00E0410D" w:rsidRPr="00BE210C" w:rsidRDefault="00E0410D" w:rsidP="00BE1D94">
            <w:pPr>
              <w:rPr>
                <w:rFonts w:cs="Arial"/>
              </w:rPr>
            </w:pPr>
          </w:p>
        </w:tc>
        <w:tc>
          <w:tcPr>
            <w:tcW w:w="305" w:type="pct"/>
            <w:tcBorders>
              <w:top w:val="nil"/>
              <w:left w:val="nil"/>
              <w:bottom w:val="nil"/>
              <w:right w:val="nil"/>
            </w:tcBorders>
            <w:noWrap/>
            <w:vAlign w:val="bottom"/>
          </w:tcPr>
          <w:p w14:paraId="775DE9F2" w14:textId="77777777" w:rsidR="00E0410D" w:rsidRPr="00BE210C" w:rsidRDefault="00E0410D" w:rsidP="00BE1D94">
            <w:pPr>
              <w:rPr>
                <w:rFonts w:cs="Arial"/>
              </w:rPr>
            </w:pPr>
          </w:p>
        </w:tc>
        <w:tc>
          <w:tcPr>
            <w:tcW w:w="348" w:type="pct"/>
            <w:tcBorders>
              <w:top w:val="nil"/>
              <w:left w:val="nil"/>
              <w:bottom w:val="nil"/>
              <w:right w:val="nil"/>
            </w:tcBorders>
            <w:noWrap/>
            <w:vAlign w:val="bottom"/>
          </w:tcPr>
          <w:p w14:paraId="68E4EBF6" w14:textId="77777777" w:rsidR="00E0410D" w:rsidRPr="00BE210C" w:rsidRDefault="00E0410D" w:rsidP="00BE1D94">
            <w:pPr>
              <w:rPr>
                <w:rFonts w:cs="Arial"/>
              </w:rPr>
            </w:pPr>
          </w:p>
        </w:tc>
      </w:tr>
      <w:tr w:rsidR="00E0410D" w:rsidRPr="00BE210C" w14:paraId="33A65791" w14:textId="77777777">
        <w:trPr>
          <w:trHeight w:val="840"/>
        </w:trPr>
        <w:tc>
          <w:tcPr>
            <w:tcW w:w="482" w:type="pct"/>
            <w:tcBorders>
              <w:top w:val="nil"/>
              <w:left w:val="nil"/>
              <w:bottom w:val="nil"/>
              <w:right w:val="nil"/>
            </w:tcBorders>
            <w:noWrap/>
            <w:vAlign w:val="center"/>
          </w:tcPr>
          <w:p w14:paraId="13835326" w14:textId="77777777" w:rsidR="00E0410D" w:rsidRPr="00BE210C" w:rsidRDefault="00E0410D" w:rsidP="00BE1D94">
            <w:pPr>
              <w:rPr>
                <w:rFonts w:cs="Arial"/>
                <w:b/>
                <w:bCs/>
              </w:rPr>
            </w:pPr>
            <w:r w:rsidRPr="00BE210C">
              <w:rPr>
                <w:rFonts w:cs="Arial"/>
                <w:b/>
                <w:bCs/>
              </w:rPr>
              <w:t>Voltage</w:t>
            </w:r>
          </w:p>
        </w:tc>
        <w:tc>
          <w:tcPr>
            <w:tcW w:w="114" w:type="pct"/>
            <w:tcBorders>
              <w:top w:val="nil"/>
              <w:left w:val="nil"/>
              <w:bottom w:val="nil"/>
              <w:right w:val="nil"/>
            </w:tcBorders>
            <w:noWrap/>
            <w:vAlign w:val="center"/>
          </w:tcPr>
          <w:p w14:paraId="30198AC8" w14:textId="77777777" w:rsidR="00E0410D" w:rsidRPr="00BE210C" w:rsidRDefault="00E0410D" w:rsidP="00BE1D94">
            <w:pPr>
              <w:rPr>
                <w:rFonts w:cs="Arial"/>
                <w:b/>
                <w:bCs/>
              </w:rPr>
            </w:pPr>
          </w:p>
        </w:tc>
        <w:tc>
          <w:tcPr>
            <w:tcW w:w="588" w:type="pct"/>
            <w:tcBorders>
              <w:top w:val="nil"/>
              <w:left w:val="nil"/>
              <w:bottom w:val="nil"/>
              <w:right w:val="nil"/>
            </w:tcBorders>
            <w:noWrap/>
            <w:vAlign w:val="center"/>
          </w:tcPr>
          <w:p w14:paraId="5EEDFA6A" w14:textId="77777777" w:rsidR="00E0410D" w:rsidRPr="00BE210C" w:rsidRDefault="00E0410D" w:rsidP="00BE1D94">
            <w:pPr>
              <w:rPr>
                <w:rFonts w:cs="Arial"/>
                <w:b/>
                <w:bCs/>
              </w:rPr>
            </w:pPr>
            <w:r w:rsidRPr="00BE210C">
              <w:rPr>
                <w:rFonts w:cs="Arial"/>
                <w:b/>
                <w:bCs/>
              </w:rPr>
              <w:t>Tower Type</w:t>
            </w:r>
          </w:p>
        </w:tc>
        <w:tc>
          <w:tcPr>
            <w:tcW w:w="916" w:type="pct"/>
            <w:tcBorders>
              <w:top w:val="nil"/>
              <w:left w:val="nil"/>
              <w:bottom w:val="nil"/>
              <w:right w:val="nil"/>
            </w:tcBorders>
            <w:noWrap/>
            <w:vAlign w:val="center"/>
          </w:tcPr>
          <w:p w14:paraId="6AAC9397" w14:textId="77777777" w:rsidR="00E0410D" w:rsidRPr="00BE210C" w:rsidRDefault="00E0410D" w:rsidP="00BE1D94">
            <w:pPr>
              <w:rPr>
                <w:rFonts w:cs="Arial"/>
                <w:b/>
                <w:bCs/>
              </w:rPr>
            </w:pPr>
            <w:r w:rsidRPr="00BE210C">
              <w:rPr>
                <w:rFonts w:cs="Arial"/>
                <w:b/>
                <w:bCs/>
              </w:rPr>
              <w:t>Conductor &amp; count</w:t>
            </w:r>
          </w:p>
        </w:tc>
        <w:tc>
          <w:tcPr>
            <w:tcW w:w="302" w:type="pct"/>
            <w:tcBorders>
              <w:top w:val="nil"/>
              <w:left w:val="nil"/>
              <w:bottom w:val="nil"/>
              <w:right w:val="nil"/>
            </w:tcBorders>
            <w:noWrap/>
            <w:vAlign w:val="center"/>
          </w:tcPr>
          <w:p w14:paraId="79A6F4F3" w14:textId="77777777" w:rsidR="00E0410D" w:rsidRPr="00BE210C" w:rsidRDefault="00E0410D" w:rsidP="00BE1D94">
            <w:pPr>
              <w:rPr>
                <w:rFonts w:cs="Arial"/>
                <w:b/>
                <w:bCs/>
              </w:rPr>
            </w:pPr>
            <w:r w:rsidRPr="00BE210C">
              <w:rPr>
                <w:rFonts w:cs="Arial"/>
                <w:b/>
                <w:bCs/>
              </w:rPr>
              <w:t>Temp</w:t>
            </w:r>
          </w:p>
        </w:tc>
        <w:tc>
          <w:tcPr>
            <w:tcW w:w="420" w:type="pct"/>
            <w:tcBorders>
              <w:top w:val="nil"/>
              <w:left w:val="nil"/>
              <w:bottom w:val="nil"/>
              <w:right w:val="nil"/>
            </w:tcBorders>
            <w:vAlign w:val="center"/>
          </w:tcPr>
          <w:p w14:paraId="150FFA1A" w14:textId="77777777" w:rsidR="00E0410D" w:rsidRPr="00BE210C" w:rsidRDefault="00E0410D" w:rsidP="00BE1D94">
            <w:pPr>
              <w:jc w:val="center"/>
              <w:rPr>
                <w:rFonts w:cs="Arial"/>
                <w:b/>
                <w:bCs/>
              </w:rPr>
            </w:pPr>
            <w:r w:rsidRPr="00BE210C">
              <w:rPr>
                <w:rFonts w:cs="Arial"/>
                <w:b/>
                <w:bCs/>
              </w:rPr>
              <w:t>Route MVA (winter)</w:t>
            </w:r>
          </w:p>
        </w:tc>
        <w:tc>
          <w:tcPr>
            <w:tcW w:w="359" w:type="pct"/>
            <w:tcBorders>
              <w:top w:val="nil"/>
              <w:left w:val="nil"/>
              <w:bottom w:val="nil"/>
              <w:right w:val="nil"/>
            </w:tcBorders>
            <w:noWrap/>
            <w:vAlign w:val="center"/>
          </w:tcPr>
          <w:p w14:paraId="20FA799C" w14:textId="77777777" w:rsidR="00E0410D" w:rsidRPr="00BE210C" w:rsidRDefault="00E0410D" w:rsidP="00BE1D94">
            <w:pPr>
              <w:rPr>
                <w:rFonts w:cs="Arial"/>
                <w:b/>
                <w:bCs/>
              </w:rPr>
            </w:pPr>
          </w:p>
        </w:tc>
        <w:tc>
          <w:tcPr>
            <w:tcW w:w="459" w:type="pct"/>
            <w:tcBorders>
              <w:top w:val="nil"/>
              <w:left w:val="nil"/>
              <w:bottom w:val="nil"/>
              <w:right w:val="nil"/>
            </w:tcBorders>
            <w:vAlign w:val="center"/>
          </w:tcPr>
          <w:p w14:paraId="4418180F" w14:textId="77777777" w:rsidR="00E0410D" w:rsidRPr="00BE210C" w:rsidRDefault="00E0410D" w:rsidP="00BE1D94">
            <w:pPr>
              <w:jc w:val="center"/>
              <w:rPr>
                <w:rFonts w:cs="Arial"/>
                <w:b/>
                <w:bCs/>
              </w:rPr>
            </w:pPr>
            <w:proofErr w:type="gramStart"/>
            <w:r w:rsidRPr="00BE210C">
              <w:rPr>
                <w:rFonts w:cs="Arial"/>
                <w:b/>
                <w:bCs/>
              </w:rPr>
              <w:t>£(</w:t>
            </w:r>
            <w:proofErr w:type="gramEnd"/>
            <w:r w:rsidRPr="00BE210C">
              <w:rPr>
                <w:rFonts w:cs="Arial"/>
                <w:b/>
                <w:bCs/>
              </w:rPr>
              <w:t>000)/km           Double Circuit</w:t>
            </w:r>
          </w:p>
        </w:tc>
        <w:tc>
          <w:tcPr>
            <w:tcW w:w="303" w:type="pct"/>
            <w:tcBorders>
              <w:top w:val="nil"/>
              <w:left w:val="nil"/>
              <w:bottom w:val="nil"/>
              <w:right w:val="nil"/>
            </w:tcBorders>
            <w:vAlign w:val="center"/>
          </w:tcPr>
          <w:p w14:paraId="6B5FCEBD" w14:textId="77777777" w:rsidR="00E0410D" w:rsidRPr="00BE210C" w:rsidRDefault="00E0410D" w:rsidP="00BE1D94">
            <w:pPr>
              <w:jc w:val="center"/>
              <w:rPr>
                <w:rFonts w:cs="Arial"/>
                <w:b/>
                <w:bCs/>
              </w:rPr>
            </w:pPr>
          </w:p>
        </w:tc>
        <w:tc>
          <w:tcPr>
            <w:tcW w:w="405" w:type="pct"/>
            <w:tcBorders>
              <w:top w:val="nil"/>
              <w:left w:val="nil"/>
              <w:bottom w:val="nil"/>
              <w:right w:val="nil"/>
            </w:tcBorders>
            <w:vAlign w:val="center"/>
          </w:tcPr>
          <w:p w14:paraId="558B19F3" w14:textId="77777777" w:rsidR="00E0410D" w:rsidRPr="00BE210C" w:rsidRDefault="00E0410D" w:rsidP="00BE1D94">
            <w:pPr>
              <w:jc w:val="center"/>
              <w:rPr>
                <w:rFonts w:cs="Arial"/>
                <w:b/>
                <w:bCs/>
              </w:rPr>
            </w:pPr>
            <w:proofErr w:type="spellStart"/>
            <w:r w:rsidRPr="00BE210C">
              <w:rPr>
                <w:rFonts w:cs="Arial"/>
                <w:b/>
                <w:bCs/>
              </w:rPr>
              <w:t>Cct</w:t>
            </w:r>
            <w:proofErr w:type="spellEnd"/>
            <w:r w:rsidRPr="00BE210C">
              <w:rPr>
                <w:rFonts w:cs="Arial"/>
                <w:b/>
                <w:bCs/>
              </w:rPr>
              <w:t xml:space="preserve"> Length (km) &lt;10 Yrs old</w:t>
            </w:r>
          </w:p>
        </w:tc>
        <w:tc>
          <w:tcPr>
            <w:tcW w:w="305" w:type="pct"/>
            <w:tcBorders>
              <w:top w:val="nil"/>
              <w:left w:val="nil"/>
              <w:bottom w:val="nil"/>
              <w:right w:val="nil"/>
            </w:tcBorders>
            <w:vAlign w:val="center"/>
          </w:tcPr>
          <w:p w14:paraId="546F71B1" w14:textId="77777777" w:rsidR="00E0410D" w:rsidRPr="00BE210C" w:rsidRDefault="00E0410D" w:rsidP="00BE1D94">
            <w:pPr>
              <w:jc w:val="center"/>
              <w:rPr>
                <w:rFonts w:cs="Arial"/>
                <w:b/>
                <w:bCs/>
              </w:rPr>
            </w:pPr>
          </w:p>
        </w:tc>
        <w:tc>
          <w:tcPr>
            <w:tcW w:w="348" w:type="pct"/>
            <w:tcBorders>
              <w:top w:val="nil"/>
              <w:left w:val="nil"/>
              <w:bottom w:val="nil"/>
              <w:right w:val="nil"/>
            </w:tcBorders>
            <w:noWrap/>
            <w:vAlign w:val="center"/>
          </w:tcPr>
          <w:p w14:paraId="52697B27" w14:textId="77777777" w:rsidR="00E0410D" w:rsidRPr="00BE210C" w:rsidRDefault="00E0410D" w:rsidP="00BE1D94">
            <w:pPr>
              <w:rPr>
                <w:rFonts w:cs="Arial"/>
                <w:b/>
                <w:bCs/>
              </w:rPr>
            </w:pPr>
            <w:r w:rsidRPr="00BE210C">
              <w:rPr>
                <w:rFonts w:cs="Arial"/>
                <w:b/>
                <w:bCs/>
              </w:rPr>
              <w:t>Notes</w:t>
            </w:r>
          </w:p>
        </w:tc>
      </w:tr>
      <w:tr w:rsidR="00E0410D" w:rsidRPr="00BE210C" w14:paraId="256B40A9" w14:textId="77777777">
        <w:trPr>
          <w:trHeight w:val="255"/>
        </w:trPr>
        <w:tc>
          <w:tcPr>
            <w:tcW w:w="482" w:type="pct"/>
            <w:tcBorders>
              <w:top w:val="nil"/>
              <w:left w:val="nil"/>
              <w:bottom w:val="nil"/>
              <w:right w:val="nil"/>
            </w:tcBorders>
            <w:shd w:val="clear" w:color="auto" w:fill="C0C0C0"/>
            <w:noWrap/>
            <w:vAlign w:val="bottom"/>
          </w:tcPr>
          <w:p w14:paraId="0F7A2BB2" w14:textId="77777777" w:rsidR="00E0410D" w:rsidRPr="00BE210C" w:rsidRDefault="00E0410D" w:rsidP="00BE1D94">
            <w:pPr>
              <w:rPr>
                <w:rFonts w:cs="Arial"/>
              </w:rPr>
            </w:pPr>
            <w:r w:rsidRPr="00BE210C">
              <w:rPr>
                <w:rFonts w:cs="Arial"/>
              </w:rPr>
              <w:t> </w:t>
            </w:r>
          </w:p>
        </w:tc>
        <w:tc>
          <w:tcPr>
            <w:tcW w:w="114" w:type="pct"/>
            <w:tcBorders>
              <w:top w:val="nil"/>
              <w:left w:val="nil"/>
              <w:bottom w:val="nil"/>
              <w:right w:val="nil"/>
            </w:tcBorders>
            <w:shd w:val="clear" w:color="auto" w:fill="C0C0C0"/>
            <w:noWrap/>
            <w:vAlign w:val="bottom"/>
          </w:tcPr>
          <w:p w14:paraId="5CEB1338" w14:textId="77777777" w:rsidR="00E0410D" w:rsidRPr="00BE210C" w:rsidRDefault="00E0410D" w:rsidP="00BE1D94">
            <w:pPr>
              <w:rPr>
                <w:rFonts w:cs="Arial"/>
              </w:rPr>
            </w:pPr>
            <w:r w:rsidRPr="00BE210C">
              <w:rPr>
                <w:rFonts w:cs="Arial"/>
              </w:rPr>
              <w:t> </w:t>
            </w:r>
          </w:p>
        </w:tc>
        <w:tc>
          <w:tcPr>
            <w:tcW w:w="588" w:type="pct"/>
            <w:tcBorders>
              <w:top w:val="nil"/>
              <w:left w:val="nil"/>
              <w:bottom w:val="nil"/>
              <w:right w:val="nil"/>
            </w:tcBorders>
            <w:shd w:val="clear" w:color="auto" w:fill="C0C0C0"/>
            <w:noWrap/>
            <w:vAlign w:val="bottom"/>
          </w:tcPr>
          <w:p w14:paraId="414D3717" w14:textId="77777777" w:rsidR="00E0410D" w:rsidRPr="00BE210C" w:rsidRDefault="00E0410D" w:rsidP="00BE1D94">
            <w:pPr>
              <w:rPr>
                <w:rFonts w:cs="Arial"/>
              </w:rPr>
            </w:pPr>
            <w:r w:rsidRPr="00BE210C">
              <w:rPr>
                <w:rFonts w:cs="Arial"/>
              </w:rPr>
              <w:t> </w:t>
            </w:r>
          </w:p>
        </w:tc>
        <w:tc>
          <w:tcPr>
            <w:tcW w:w="916" w:type="pct"/>
            <w:tcBorders>
              <w:top w:val="nil"/>
              <w:left w:val="nil"/>
              <w:bottom w:val="nil"/>
              <w:right w:val="nil"/>
            </w:tcBorders>
            <w:shd w:val="clear" w:color="auto" w:fill="C0C0C0"/>
            <w:noWrap/>
            <w:vAlign w:val="bottom"/>
          </w:tcPr>
          <w:p w14:paraId="4A474ED6" w14:textId="77777777" w:rsidR="00E0410D" w:rsidRPr="00BE210C" w:rsidRDefault="00E0410D" w:rsidP="00BE1D94">
            <w:pPr>
              <w:rPr>
                <w:rFonts w:cs="Arial"/>
              </w:rPr>
            </w:pPr>
            <w:r w:rsidRPr="00BE210C">
              <w:rPr>
                <w:rFonts w:cs="Arial"/>
              </w:rPr>
              <w:t> </w:t>
            </w:r>
          </w:p>
        </w:tc>
        <w:tc>
          <w:tcPr>
            <w:tcW w:w="302" w:type="pct"/>
            <w:tcBorders>
              <w:top w:val="nil"/>
              <w:left w:val="nil"/>
              <w:bottom w:val="nil"/>
              <w:right w:val="nil"/>
            </w:tcBorders>
            <w:shd w:val="clear" w:color="auto" w:fill="C0C0C0"/>
            <w:noWrap/>
            <w:vAlign w:val="bottom"/>
          </w:tcPr>
          <w:p w14:paraId="2CA84DA5" w14:textId="77777777" w:rsidR="00E0410D" w:rsidRPr="00BE210C" w:rsidRDefault="00E0410D" w:rsidP="00BE1D94">
            <w:pPr>
              <w:rPr>
                <w:rFonts w:cs="Arial"/>
              </w:rPr>
            </w:pPr>
            <w:r w:rsidRPr="00BE210C">
              <w:rPr>
                <w:rFonts w:cs="Arial"/>
              </w:rPr>
              <w:t> </w:t>
            </w:r>
          </w:p>
        </w:tc>
        <w:tc>
          <w:tcPr>
            <w:tcW w:w="420" w:type="pct"/>
            <w:tcBorders>
              <w:top w:val="nil"/>
              <w:left w:val="nil"/>
              <w:bottom w:val="nil"/>
              <w:right w:val="nil"/>
            </w:tcBorders>
            <w:shd w:val="clear" w:color="auto" w:fill="C0C0C0"/>
            <w:noWrap/>
            <w:vAlign w:val="bottom"/>
          </w:tcPr>
          <w:p w14:paraId="4FB78DFB" w14:textId="77777777" w:rsidR="00E0410D" w:rsidRPr="00BE210C" w:rsidRDefault="00E0410D" w:rsidP="00BE1D94">
            <w:pPr>
              <w:rPr>
                <w:rFonts w:cs="Arial"/>
              </w:rPr>
            </w:pPr>
            <w:r w:rsidRPr="00BE210C">
              <w:rPr>
                <w:rFonts w:cs="Arial"/>
              </w:rPr>
              <w:t> </w:t>
            </w:r>
          </w:p>
        </w:tc>
        <w:tc>
          <w:tcPr>
            <w:tcW w:w="359" w:type="pct"/>
            <w:tcBorders>
              <w:top w:val="nil"/>
              <w:left w:val="nil"/>
              <w:bottom w:val="nil"/>
              <w:right w:val="nil"/>
            </w:tcBorders>
            <w:shd w:val="clear" w:color="auto" w:fill="C0C0C0"/>
            <w:noWrap/>
            <w:vAlign w:val="bottom"/>
          </w:tcPr>
          <w:p w14:paraId="4FCEA442" w14:textId="77777777" w:rsidR="00E0410D" w:rsidRPr="00BE210C" w:rsidRDefault="00E0410D" w:rsidP="00BE1D94">
            <w:pPr>
              <w:rPr>
                <w:rFonts w:cs="Arial"/>
              </w:rPr>
            </w:pPr>
            <w:r w:rsidRPr="00BE210C">
              <w:rPr>
                <w:rFonts w:cs="Arial"/>
              </w:rPr>
              <w:t> </w:t>
            </w:r>
          </w:p>
        </w:tc>
        <w:tc>
          <w:tcPr>
            <w:tcW w:w="459" w:type="pct"/>
            <w:tcBorders>
              <w:top w:val="nil"/>
              <w:left w:val="nil"/>
              <w:bottom w:val="nil"/>
              <w:right w:val="nil"/>
            </w:tcBorders>
            <w:shd w:val="clear" w:color="auto" w:fill="C0C0C0"/>
            <w:noWrap/>
            <w:vAlign w:val="bottom"/>
          </w:tcPr>
          <w:p w14:paraId="45805C28" w14:textId="77777777" w:rsidR="00E0410D" w:rsidRPr="00BE210C" w:rsidRDefault="00E0410D" w:rsidP="00BE1D94">
            <w:pPr>
              <w:rPr>
                <w:rFonts w:cs="Arial"/>
              </w:rPr>
            </w:pPr>
            <w:r w:rsidRPr="00BE210C">
              <w:rPr>
                <w:rFonts w:cs="Arial"/>
              </w:rPr>
              <w:t> </w:t>
            </w:r>
          </w:p>
        </w:tc>
        <w:tc>
          <w:tcPr>
            <w:tcW w:w="303" w:type="pct"/>
            <w:tcBorders>
              <w:top w:val="nil"/>
              <w:left w:val="nil"/>
              <w:bottom w:val="nil"/>
              <w:right w:val="nil"/>
            </w:tcBorders>
            <w:shd w:val="clear" w:color="auto" w:fill="C0C0C0"/>
            <w:noWrap/>
            <w:vAlign w:val="bottom"/>
          </w:tcPr>
          <w:p w14:paraId="685C3EC0" w14:textId="77777777" w:rsidR="00E0410D" w:rsidRPr="00BE210C" w:rsidRDefault="00E0410D" w:rsidP="00BE1D94">
            <w:pPr>
              <w:rPr>
                <w:rFonts w:cs="Arial"/>
              </w:rPr>
            </w:pPr>
            <w:r w:rsidRPr="00BE210C">
              <w:rPr>
                <w:rFonts w:cs="Arial"/>
              </w:rPr>
              <w:t> </w:t>
            </w:r>
          </w:p>
        </w:tc>
        <w:tc>
          <w:tcPr>
            <w:tcW w:w="405" w:type="pct"/>
            <w:tcBorders>
              <w:top w:val="nil"/>
              <w:left w:val="nil"/>
              <w:bottom w:val="nil"/>
              <w:right w:val="nil"/>
            </w:tcBorders>
            <w:shd w:val="clear" w:color="auto" w:fill="C0C0C0"/>
            <w:noWrap/>
            <w:vAlign w:val="bottom"/>
          </w:tcPr>
          <w:p w14:paraId="35E02BE2" w14:textId="77777777" w:rsidR="00E0410D" w:rsidRPr="00BE210C" w:rsidRDefault="00E0410D" w:rsidP="00BE1D94">
            <w:pPr>
              <w:rPr>
                <w:rFonts w:cs="Arial"/>
              </w:rPr>
            </w:pPr>
            <w:r w:rsidRPr="00BE210C">
              <w:rPr>
                <w:rFonts w:cs="Arial"/>
              </w:rPr>
              <w:t> </w:t>
            </w:r>
          </w:p>
        </w:tc>
        <w:tc>
          <w:tcPr>
            <w:tcW w:w="305" w:type="pct"/>
            <w:tcBorders>
              <w:top w:val="nil"/>
              <w:left w:val="nil"/>
              <w:bottom w:val="nil"/>
              <w:right w:val="nil"/>
            </w:tcBorders>
            <w:shd w:val="clear" w:color="auto" w:fill="C0C0C0"/>
            <w:noWrap/>
            <w:vAlign w:val="bottom"/>
          </w:tcPr>
          <w:p w14:paraId="740058A9" w14:textId="77777777" w:rsidR="00E0410D" w:rsidRPr="00BE210C" w:rsidRDefault="00E0410D" w:rsidP="00BE1D94">
            <w:pPr>
              <w:rPr>
                <w:rFonts w:cs="Arial"/>
              </w:rPr>
            </w:pPr>
            <w:r w:rsidRPr="00BE210C">
              <w:rPr>
                <w:rFonts w:cs="Arial"/>
              </w:rPr>
              <w:t> </w:t>
            </w:r>
          </w:p>
        </w:tc>
        <w:tc>
          <w:tcPr>
            <w:tcW w:w="348" w:type="pct"/>
            <w:tcBorders>
              <w:top w:val="nil"/>
              <w:left w:val="nil"/>
              <w:bottom w:val="nil"/>
              <w:right w:val="nil"/>
            </w:tcBorders>
            <w:shd w:val="clear" w:color="auto" w:fill="C0C0C0"/>
            <w:noWrap/>
            <w:vAlign w:val="bottom"/>
          </w:tcPr>
          <w:p w14:paraId="4C564A3F" w14:textId="77777777" w:rsidR="00E0410D" w:rsidRPr="00BE210C" w:rsidRDefault="00E0410D" w:rsidP="00BE1D94">
            <w:pPr>
              <w:rPr>
                <w:rFonts w:cs="Arial"/>
              </w:rPr>
            </w:pPr>
            <w:r w:rsidRPr="00BE210C">
              <w:rPr>
                <w:rFonts w:cs="Arial"/>
              </w:rPr>
              <w:t> </w:t>
            </w:r>
          </w:p>
        </w:tc>
      </w:tr>
      <w:tr w:rsidR="00E0410D" w:rsidRPr="00BE210C" w14:paraId="477CDB9D" w14:textId="77777777">
        <w:trPr>
          <w:trHeight w:val="255"/>
        </w:trPr>
        <w:tc>
          <w:tcPr>
            <w:tcW w:w="482" w:type="pct"/>
            <w:tcBorders>
              <w:top w:val="nil"/>
              <w:left w:val="nil"/>
              <w:bottom w:val="nil"/>
              <w:right w:val="nil"/>
            </w:tcBorders>
            <w:noWrap/>
            <w:vAlign w:val="bottom"/>
          </w:tcPr>
          <w:p w14:paraId="1E9C4AD8" w14:textId="77777777" w:rsidR="00E0410D" w:rsidRPr="00BE210C" w:rsidRDefault="00E0410D" w:rsidP="00BE1D94">
            <w:pPr>
              <w:rPr>
                <w:rFonts w:cs="Arial"/>
                <w:color w:val="FF0000"/>
              </w:rPr>
            </w:pPr>
            <w:r w:rsidRPr="00BE210C">
              <w:rPr>
                <w:rFonts w:cs="Arial"/>
                <w:color w:val="FF0000"/>
              </w:rPr>
              <w:t>400kV</w:t>
            </w:r>
          </w:p>
        </w:tc>
        <w:tc>
          <w:tcPr>
            <w:tcW w:w="114" w:type="pct"/>
            <w:tcBorders>
              <w:top w:val="nil"/>
              <w:left w:val="nil"/>
              <w:bottom w:val="nil"/>
              <w:right w:val="nil"/>
            </w:tcBorders>
            <w:noWrap/>
            <w:vAlign w:val="bottom"/>
          </w:tcPr>
          <w:p w14:paraId="6CF003D4" w14:textId="77777777" w:rsidR="00E0410D" w:rsidRPr="00BE210C" w:rsidRDefault="00E0410D" w:rsidP="00BE1D94">
            <w:pPr>
              <w:rPr>
                <w:rFonts w:cs="Arial"/>
                <w:color w:val="FF0000"/>
              </w:rPr>
            </w:pPr>
          </w:p>
        </w:tc>
        <w:tc>
          <w:tcPr>
            <w:tcW w:w="588" w:type="pct"/>
            <w:tcBorders>
              <w:top w:val="nil"/>
              <w:left w:val="nil"/>
              <w:bottom w:val="nil"/>
              <w:right w:val="nil"/>
            </w:tcBorders>
            <w:noWrap/>
            <w:vAlign w:val="bottom"/>
          </w:tcPr>
          <w:p w14:paraId="4ECFC12B" w14:textId="77777777" w:rsidR="00E0410D" w:rsidRPr="00BE210C" w:rsidRDefault="00E0410D" w:rsidP="00BE1D94">
            <w:pPr>
              <w:rPr>
                <w:rFonts w:cs="Arial"/>
                <w:color w:val="FF0000"/>
              </w:rPr>
            </w:pPr>
            <w:r w:rsidRPr="00BE210C">
              <w:rPr>
                <w:rFonts w:cs="Arial"/>
                <w:color w:val="FF0000"/>
              </w:rPr>
              <w:t>L12</w:t>
            </w:r>
          </w:p>
        </w:tc>
        <w:tc>
          <w:tcPr>
            <w:tcW w:w="916" w:type="pct"/>
            <w:tcBorders>
              <w:top w:val="nil"/>
              <w:left w:val="nil"/>
              <w:bottom w:val="nil"/>
              <w:right w:val="nil"/>
            </w:tcBorders>
            <w:noWrap/>
            <w:vAlign w:val="bottom"/>
          </w:tcPr>
          <w:p w14:paraId="133270DB" w14:textId="77777777" w:rsidR="00E0410D" w:rsidRPr="00BE210C" w:rsidRDefault="00E0410D" w:rsidP="00BE1D94">
            <w:pPr>
              <w:rPr>
                <w:rFonts w:cs="Arial"/>
                <w:color w:val="FF0000"/>
              </w:rPr>
            </w:pPr>
            <w:r w:rsidRPr="00BE210C">
              <w:rPr>
                <w:rFonts w:cs="Arial"/>
                <w:color w:val="FF0000"/>
              </w:rPr>
              <w:t>2 x 700mm AAAC</w:t>
            </w:r>
          </w:p>
        </w:tc>
        <w:tc>
          <w:tcPr>
            <w:tcW w:w="302" w:type="pct"/>
            <w:tcBorders>
              <w:top w:val="nil"/>
              <w:left w:val="nil"/>
              <w:bottom w:val="nil"/>
              <w:right w:val="nil"/>
            </w:tcBorders>
            <w:noWrap/>
            <w:vAlign w:val="bottom"/>
          </w:tcPr>
          <w:p w14:paraId="11203A0F" w14:textId="77777777" w:rsidR="00E0410D" w:rsidRPr="00BE210C" w:rsidRDefault="00E0410D" w:rsidP="00BE1D94">
            <w:pPr>
              <w:rPr>
                <w:rFonts w:cs="Arial"/>
                <w:color w:val="FF0000"/>
              </w:rPr>
            </w:pPr>
            <w:r w:rsidRPr="00BE210C">
              <w:rPr>
                <w:rFonts w:cs="Arial"/>
                <w:color w:val="FF0000"/>
              </w:rPr>
              <w:t>75°C</w:t>
            </w:r>
          </w:p>
        </w:tc>
        <w:tc>
          <w:tcPr>
            <w:tcW w:w="420" w:type="pct"/>
            <w:tcBorders>
              <w:top w:val="nil"/>
              <w:left w:val="nil"/>
              <w:bottom w:val="nil"/>
              <w:right w:val="nil"/>
            </w:tcBorders>
            <w:noWrap/>
            <w:vAlign w:val="bottom"/>
          </w:tcPr>
          <w:p w14:paraId="1C600347" w14:textId="77777777" w:rsidR="00E0410D" w:rsidRPr="00BE210C" w:rsidRDefault="00E0410D" w:rsidP="00BE1D94">
            <w:pPr>
              <w:jc w:val="right"/>
              <w:rPr>
                <w:rFonts w:cs="Arial"/>
                <w:color w:val="FF0000"/>
              </w:rPr>
            </w:pPr>
            <w:r w:rsidRPr="00BE210C">
              <w:rPr>
                <w:rFonts w:cs="Arial"/>
                <w:color w:val="FF0000"/>
              </w:rPr>
              <w:t>5040</w:t>
            </w:r>
          </w:p>
        </w:tc>
        <w:tc>
          <w:tcPr>
            <w:tcW w:w="359" w:type="pct"/>
            <w:tcBorders>
              <w:top w:val="nil"/>
              <w:left w:val="nil"/>
              <w:bottom w:val="nil"/>
              <w:right w:val="nil"/>
            </w:tcBorders>
            <w:noWrap/>
            <w:vAlign w:val="bottom"/>
          </w:tcPr>
          <w:p w14:paraId="2A6A8C9E" w14:textId="77777777" w:rsidR="00E0410D" w:rsidRPr="00BE210C" w:rsidRDefault="00E0410D" w:rsidP="00BE1D94">
            <w:pPr>
              <w:rPr>
                <w:rFonts w:cs="Arial"/>
                <w:color w:val="FF0000"/>
              </w:rPr>
            </w:pPr>
          </w:p>
        </w:tc>
        <w:tc>
          <w:tcPr>
            <w:tcW w:w="459" w:type="pct"/>
            <w:tcBorders>
              <w:top w:val="nil"/>
              <w:left w:val="nil"/>
              <w:bottom w:val="nil"/>
              <w:right w:val="nil"/>
            </w:tcBorders>
            <w:noWrap/>
            <w:vAlign w:val="bottom"/>
          </w:tcPr>
          <w:p w14:paraId="54A14A5C" w14:textId="77777777" w:rsidR="00E0410D" w:rsidRPr="00BE210C" w:rsidRDefault="00E0410D" w:rsidP="00BE1D94">
            <w:pPr>
              <w:jc w:val="right"/>
              <w:rPr>
                <w:rFonts w:cs="Arial"/>
                <w:color w:val="FF0000"/>
              </w:rPr>
            </w:pPr>
            <w:r w:rsidRPr="00BE210C">
              <w:rPr>
                <w:rFonts w:cs="Arial"/>
                <w:color w:val="FF0000"/>
              </w:rPr>
              <w:t>£600</w:t>
            </w:r>
          </w:p>
        </w:tc>
        <w:tc>
          <w:tcPr>
            <w:tcW w:w="303" w:type="pct"/>
            <w:tcBorders>
              <w:top w:val="nil"/>
              <w:left w:val="nil"/>
              <w:bottom w:val="nil"/>
              <w:right w:val="nil"/>
            </w:tcBorders>
            <w:noWrap/>
            <w:vAlign w:val="bottom"/>
          </w:tcPr>
          <w:p w14:paraId="4AAE97C5" w14:textId="77777777" w:rsidR="00E0410D" w:rsidRPr="00BE210C" w:rsidRDefault="00E0410D" w:rsidP="00BE1D94">
            <w:pPr>
              <w:rPr>
                <w:rFonts w:cs="Arial"/>
                <w:color w:val="FF0000"/>
              </w:rPr>
            </w:pPr>
          </w:p>
        </w:tc>
        <w:tc>
          <w:tcPr>
            <w:tcW w:w="405" w:type="pct"/>
            <w:tcBorders>
              <w:top w:val="nil"/>
              <w:left w:val="nil"/>
              <w:bottom w:val="nil"/>
              <w:right w:val="nil"/>
            </w:tcBorders>
            <w:noWrap/>
            <w:vAlign w:val="bottom"/>
          </w:tcPr>
          <w:p w14:paraId="27012D12" w14:textId="77777777" w:rsidR="00E0410D" w:rsidRPr="00BE210C" w:rsidRDefault="00E0410D" w:rsidP="00BE1D94">
            <w:pPr>
              <w:jc w:val="right"/>
              <w:rPr>
                <w:rFonts w:cs="Arial"/>
                <w:color w:val="FF0000"/>
              </w:rPr>
            </w:pPr>
            <w:r w:rsidRPr="00BE210C">
              <w:rPr>
                <w:rFonts w:cs="Arial"/>
                <w:color w:val="FF0000"/>
              </w:rPr>
              <w:t>170</w:t>
            </w:r>
          </w:p>
        </w:tc>
        <w:tc>
          <w:tcPr>
            <w:tcW w:w="305" w:type="pct"/>
            <w:tcBorders>
              <w:top w:val="nil"/>
              <w:left w:val="nil"/>
              <w:bottom w:val="nil"/>
              <w:right w:val="nil"/>
            </w:tcBorders>
            <w:noWrap/>
            <w:vAlign w:val="bottom"/>
          </w:tcPr>
          <w:p w14:paraId="732AD078" w14:textId="77777777" w:rsidR="00E0410D" w:rsidRPr="00BE210C" w:rsidRDefault="00E0410D" w:rsidP="00BE1D94">
            <w:pPr>
              <w:rPr>
                <w:rFonts w:cs="Arial"/>
                <w:color w:val="FF0000"/>
              </w:rPr>
            </w:pPr>
          </w:p>
        </w:tc>
        <w:tc>
          <w:tcPr>
            <w:tcW w:w="348" w:type="pct"/>
            <w:tcBorders>
              <w:top w:val="nil"/>
              <w:left w:val="nil"/>
              <w:bottom w:val="nil"/>
              <w:right w:val="nil"/>
            </w:tcBorders>
            <w:noWrap/>
            <w:vAlign w:val="bottom"/>
          </w:tcPr>
          <w:p w14:paraId="4C8C8FFE" w14:textId="77777777" w:rsidR="00E0410D" w:rsidRPr="00BE210C" w:rsidRDefault="00E0410D" w:rsidP="00BE1D94">
            <w:pPr>
              <w:rPr>
                <w:rFonts w:cs="Arial"/>
                <w:color w:val="FF0000"/>
              </w:rPr>
            </w:pPr>
          </w:p>
        </w:tc>
      </w:tr>
      <w:tr w:rsidR="00E0410D" w:rsidRPr="00BE210C" w14:paraId="1D55853E" w14:textId="77777777">
        <w:trPr>
          <w:trHeight w:val="255"/>
        </w:trPr>
        <w:tc>
          <w:tcPr>
            <w:tcW w:w="482" w:type="pct"/>
            <w:tcBorders>
              <w:top w:val="nil"/>
              <w:left w:val="nil"/>
              <w:bottom w:val="nil"/>
              <w:right w:val="nil"/>
            </w:tcBorders>
            <w:noWrap/>
            <w:vAlign w:val="bottom"/>
          </w:tcPr>
          <w:p w14:paraId="1C01F5CC" w14:textId="77777777" w:rsidR="00E0410D" w:rsidRPr="00BE210C" w:rsidRDefault="00E0410D" w:rsidP="00BE1D94">
            <w:pPr>
              <w:rPr>
                <w:rFonts w:cs="Arial"/>
              </w:rPr>
            </w:pPr>
          </w:p>
        </w:tc>
        <w:tc>
          <w:tcPr>
            <w:tcW w:w="114" w:type="pct"/>
            <w:tcBorders>
              <w:top w:val="nil"/>
              <w:left w:val="nil"/>
              <w:bottom w:val="nil"/>
              <w:right w:val="nil"/>
            </w:tcBorders>
            <w:noWrap/>
            <w:vAlign w:val="bottom"/>
          </w:tcPr>
          <w:p w14:paraId="123F4BD5" w14:textId="77777777" w:rsidR="00E0410D" w:rsidRPr="00BE210C" w:rsidRDefault="00E0410D" w:rsidP="00BE1D94">
            <w:pPr>
              <w:rPr>
                <w:rFonts w:cs="Arial"/>
              </w:rPr>
            </w:pPr>
          </w:p>
        </w:tc>
        <w:tc>
          <w:tcPr>
            <w:tcW w:w="588" w:type="pct"/>
            <w:tcBorders>
              <w:top w:val="nil"/>
              <w:left w:val="nil"/>
              <w:bottom w:val="nil"/>
              <w:right w:val="nil"/>
            </w:tcBorders>
            <w:noWrap/>
            <w:vAlign w:val="bottom"/>
          </w:tcPr>
          <w:p w14:paraId="214CF11D" w14:textId="77777777" w:rsidR="00E0410D" w:rsidRPr="00BE210C" w:rsidRDefault="00E0410D" w:rsidP="00BE1D94">
            <w:pPr>
              <w:rPr>
                <w:rFonts w:cs="Arial"/>
              </w:rPr>
            </w:pPr>
          </w:p>
        </w:tc>
        <w:tc>
          <w:tcPr>
            <w:tcW w:w="916" w:type="pct"/>
            <w:tcBorders>
              <w:top w:val="nil"/>
              <w:left w:val="nil"/>
              <w:bottom w:val="nil"/>
              <w:right w:val="nil"/>
            </w:tcBorders>
            <w:noWrap/>
            <w:vAlign w:val="bottom"/>
          </w:tcPr>
          <w:p w14:paraId="1FCAAAFF" w14:textId="77777777" w:rsidR="00E0410D" w:rsidRPr="00BE210C" w:rsidRDefault="00E0410D" w:rsidP="00BE1D94">
            <w:pPr>
              <w:rPr>
                <w:rFonts w:cs="Arial"/>
              </w:rPr>
            </w:pPr>
          </w:p>
        </w:tc>
        <w:tc>
          <w:tcPr>
            <w:tcW w:w="302" w:type="pct"/>
            <w:tcBorders>
              <w:top w:val="nil"/>
              <w:left w:val="nil"/>
              <w:bottom w:val="nil"/>
              <w:right w:val="nil"/>
            </w:tcBorders>
            <w:noWrap/>
            <w:vAlign w:val="bottom"/>
          </w:tcPr>
          <w:p w14:paraId="3D0EBAB9" w14:textId="77777777" w:rsidR="00E0410D" w:rsidRPr="00BE210C" w:rsidRDefault="00E0410D" w:rsidP="00BE1D94">
            <w:pPr>
              <w:rPr>
                <w:rFonts w:cs="Arial"/>
              </w:rPr>
            </w:pPr>
          </w:p>
        </w:tc>
        <w:tc>
          <w:tcPr>
            <w:tcW w:w="420" w:type="pct"/>
            <w:tcBorders>
              <w:top w:val="nil"/>
              <w:left w:val="nil"/>
              <w:bottom w:val="nil"/>
              <w:right w:val="nil"/>
            </w:tcBorders>
            <w:noWrap/>
            <w:vAlign w:val="bottom"/>
          </w:tcPr>
          <w:p w14:paraId="791E2CFC" w14:textId="77777777" w:rsidR="00E0410D" w:rsidRPr="00BE210C" w:rsidRDefault="00E0410D" w:rsidP="00BE1D94">
            <w:pPr>
              <w:rPr>
                <w:rFonts w:cs="Arial"/>
              </w:rPr>
            </w:pPr>
          </w:p>
        </w:tc>
        <w:tc>
          <w:tcPr>
            <w:tcW w:w="359" w:type="pct"/>
            <w:tcBorders>
              <w:top w:val="nil"/>
              <w:left w:val="nil"/>
              <w:bottom w:val="nil"/>
              <w:right w:val="nil"/>
            </w:tcBorders>
            <w:noWrap/>
            <w:vAlign w:val="bottom"/>
          </w:tcPr>
          <w:p w14:paraId="15B0C153" w14:textId="77777777" w:rsidR="00E0410D" w:rsidRPr="00BE210C" w:rsidRDefault="00E0410D" w:rsidP="00BE1D94">
            <w:pPr>
              <w:rPr>
                <w:rFonts w:cs="Arial"/>
              </w:rPr>
            </w:pPr>
          </w:p>
        </w:tc>
        <w:tc>
          <w:tcPr>
            <w:tcW w:w="459" w:type="pct"/>
            <w:tcBorders>
              <w:top w:val="nil"/>
              <w:left w:val="nil"/>
              <w:bottom w:val="nil"/>
              <w:right w:val="nil"/>
            </w:tcBorders>
            <w:noWrap/>
            <w:vAlign w:val="bottom"/>
          </w:tcPr>
          <w:p w14:paraId="38F557B5" w14:textId="77777777" w:rsidR="00E0410D" w:rsidRPr="00BE210C" w:rsidRDefault="00E0410D" w:rsidP="00BE1D94">
            <w:pPr>
              <w:rPr>
                <w:rFonts w:cs="Arial"/>
              </w:rPr>
            </w:pPr>
          </w:p>
        </w:tc>
        <w:tc>
          <w:tcPr>
            <w:tcW w:w="303" w:type="pct"/>
            <w:tcBorders>
              <w:top w:val="nil"/>
              <w:left w:val="nil"/>
              <w:bottom w:val="nil"/>
              <w:right w:val="nil"/>
            </w:tcBorders>
            <w:noWrap/>
            <w:vAlign w:val="bottom"/>
          </w:tcPr>
          <w:p w14:paraId="37328A54" w14:textId="77777777" w:rsidR="00E0410D" w:rsidRPr="00BE210C" w:rsidRDefault="00E0410D" w:rsidP="00BE1D94">
            <w:pPr>
              <w:rPr>
                <w:rFonts w:cs="Arial"/>
              </w:rPr>
            </w:pPr>
          </w:p>
        </w:tc>
        <w:tc>
          <w:tcPr>
            <w:tcW w:w="405" w:type="pct"/>
            <w:tcBorders>
              <w:top w:val="nil"/>
              <w:left w:val="nil"/>
              <w:bottom w:val="nil"/>
              <w:right w:val="nil"/>
            </w:tcBorders>
            <w:noWrap/>
            <w:vAlign w:val="bottom"/>
          </w:tcPr>
          <w:p w14:paraId="28F18E9C" w14:textId="77777777" w:rsidR="00E0410D" w:rsidRPr="00BE210C" w:rsidRDefault="00E0410D" w:rsidP="00BE1D94">
            <w:pPr>
              <w:rPr>
                <w:rFonts w:cs="Arial"/>
              </w:rPr>
            </w:pPr>
          </w:p>
        </w:tc>
        <w:tc>
          <w:tcPr>
            <w:tcW w:w="305" w:type="pct"/>
            <w:tcBorders>
              <w:top w:val="nil"/>
              <w:left w:val="nil"/>
              <w:bottom w:val="nil"/>
              <w:right w:val="nil"/>
            </w:tcBorders>
            <w:noWrap/>
            <w:vAlign w:val="bottom"/>
          </w:tcPr>
          <w:p w14:paraId="55F8C532" w14:textId="77777777" w:rsidR="00E0410D" w:rsidRPr="00BE210C" w:rsidRDefault="00E0410D" w:rsidP="00BE1D94">
            <w:pPr>
              <w:rPr>
                <w:rFonts w:cs="Arial"/>
              </w:rPr>
            </w:pPr>
          </w:p>
        </w:tc>
        <w:tc>
          <w:tcPr>
            <w:tcW w:w="348" w:type="pct"/>
            <w:tcBorders>
              <w:top w:val="nil"/>
              <w:left w:val="nil"/>
              <w:bottom w:val="nil"/>
              <w:right w:val="nil"/>
            </w:tcBorders>
            <w:noWrap/>
            <w:vAlign w:val="bottom"/>
          </w:tcPr>
          <w:p w14:paraId="43B1F6CA" w14:textId="77777777" w:rsidR="00E0410D" w:rsidRPr="00BE210C" w:rsidRDefault="00E0410D" w:rsidP="00BE1D94">
            <w:pPr>
              <w:rPr>
                <w:rFonts w:cs="Arial"/>
              </w:rPr>
            </w:pPr>
          </w:p>
        </w:tc>
      </w:tr>
      <w:tr w:rsidR="00E0410D" w:rsidRPr="00BE210C" w14:paraId="196F781D" w14:textId="77777777">
        <w:trPr>
          <w:trHeight w:val="255"/>
        </w:trPr>
        <w:tc>
          <w:tcPr>
            <w:tcW w:w="482" w:type="pct"/>
            <w:tcBorders>
              <w:top w:val="nil"/>
              <w:left w:val="nil"/>
              <w:bottom w:val="nil"/>
              <w:right w:val="nil"/>
            </w:tcBorders>
            <w:shd w:val="clear" w:color="auto" w:fill="C0C0C0"/>
            <w:noWrap/>
            <w:vAlign w:val="bottom"/>
          </w:tcPr>
          <w:p w14:paraId="74E5578A" w14:textId="77777777" w:rsidR="00E0410D" w:rsidRPr="00BE210C" w:rsidRDefault="00E0410D" w:rsidP="00BE1D94">
            <w:pPr>
              <w:rPr>
                <w:rFonts w:cs="Arial"/>
              </w:rPr>
            </w:pPr>
            <w:r w:rsidRPr="00BE210C">
              <w:rPr>
                <w:rFonts w:cs="Arial"/>
              </w:rPr>
              <w:t> </w:t>
            </w:r>
          </w:p>
        </w:tc>
        <w:tc>
          <w:tcPr>
            <w:tcW w:w="114" w:type="pct"/>
            <w:tcBorders>
              <w:top w:val="nil"/>
              <w:left w:val="nil"/>
              <w:bottom w:val="nil"/>
              <w:right w:val="nil"/>
            </w:tcBorders>
            <w:shd w:val="clear" w:color="auto" w:fill="C0C0C0"/>
            <w:noWrap/>
            <w:vAlign w:val="bottom"/>
          </w:tcPr>
          <w:p w14:paraId="1D5C35EE" w14:textId="77777777" w:rsidR="00E0410D" w:rsidRPr="00BE210C" w:rsidRDefault="00E0410D" w:rsidP="00BE1D94">
            <w:pPr>
              <w:rPr>
                <w:rFonts w:cs="Arial"/>
              </w:rPr>
            </w:pPr>
            <w:r w:rsidRPr="00BE210C">
              <w:rPr>
                <w:rFonts w:cs="Arial"/>
              </w:rPr>
              <w:t> </w:t>
            </w:r>
          </w:p>
        </w:tc>
        <w:tc>
          <w:tcPr>
            <w:tcW w:w="588" w:type="pct"/>
            <w:tcBorders>
              <w:top w:val="nil"/>
              <w:left w:val="nil"/>
              <w:bottom w:val="nil"/>
              <w:right w:val="nil"/>
            </w:tcBorders>
            <w:shd w:val="clear" w:color="auto" w:fill="C0C0C0"/>
            <w:noWrap/>
            <w:vAlign w:val="bottom"/>
          </w:tcPr>
          <w:p w14:paraId="758DBB68" w14:textId="77777777" w:rsidR="00E0410D" w:rsidRPr="00BE210C" w:rsidRDefault="00E0410D" w:rsidP="00BE1D94">
            <w:pPr>
              <w:rPr>
                <w:rFonts w:cs="Arial"/>
              </w:rPr>
            </w:pPr>
            <w:r w:rsidRPr="00BE210C">
              <w:rPr>
                <w:rFonts w:cs="Arial"/>
              </w:rPr>
              <w:t> </w:t>
            </w:r>
          </w:p>
        </w:tc>
        <w:tc>
          <w:tcPr>
            <w:tcW w:w="916" w:type="pct"/>
            <w:tcBorders>
              <w:top w:val="nil"/>
              <w:left w:val="nil"/>
              <w:bottom w:val="nil"/>
              <w:right w:val="nil"/>
            </w:tcBorders>
            <w:shd w:val="clear" w:color="auto" w:fill="C0C0C0"/>
            <w:noWrap/>
            <w:vAlign w:val="bottom"/>
          </w:tcPr>
          <w:p w14:paraId="595B7DB7" w14:textId="77777777" w:rsidR="00E0410D" w:rsidRPr="00BE210C" w:rsidRDefault="00E0410D" w:rsidP="00BE1D94">
            <w:pPr>
              <w:rPr>
                <w:rFonts w:cs="Arial"/>
              </w:rPr>
            </w:pPr>
            <w:r w:rsidRPr="00BE210C">
              <w:rPr>
                <w:rFonts w:cs="Arial"/>
              </w:rPr>
              <w:t> </w:t>
            </w:r>
          </w:p>
        </w:tc>
        <w:tc>
          <w:tcPr>
            <w:tcW w:w="302" w:type="pct"/>
            <w:tcBorders>
              <w:top w:val="nil"/>
              <w:left w:val="nil"/>
              <w:bottom w:val="nil"/>
              <w:right w:val="nil"/>
            </w:tcBorders>
            <w:shd w:val="clear" w:color="auto" w:fill="C0C0C0"/>
            <w:noWrap/>
            <w:vAlign w:val="bottom"/>
          </w:tcPr>
          <w:p w14:paraId="25F2B5EA" w14:textId="77777777" w:rsidR="00E0410D" w:rsidRPr="00BE210C" w:rsidRDefault="00E0410D" w:rsidP="00BE1D94">
            <w:pPr>
              <w:rPr>
                <w:rFonts w:cs="Arial"/>
              </w:rPr>
            </w:pPr>
            <w:r w:rsidRPr="00BE210C">
              <w:rPr>
                <w:rFonts w:cs="Arial"/>
              </w:rPr>
              <w:t> </w:t>
            </w:r>
          </w:p>
        </w:tc>
        <w:tc>
          <w:tcPr>
            <w:tcW w:w="420" w:type="pct"/>
            <w:tcBorders>
              <w:top w:val="nil"/>
              <w:left w:val="nil"/>
              <w:bottom w:val="nil"/>
              <w:right w:val="nil"/>
            </w:tcBorders>
            <w:shd w:val="clear" w:color="auto" w:fill="C0C0C0"/>
            <w:noWrap/>
            <w:vAlign w:val="bottom"/>
          </w:tcPr>
          <w:p w14:paraId="6B39A314" w14:textId="77777777" w:rsidR="00E0410D" w:rsidRPr="00BE210C" w:rsidRDefault="00E0410D" w:rsidP="00BE1D94">
            <w:pPr>
              <w:rPr>
                <w:rFonts w:cs="Arial"/>
              </w:rPr>
            </w:pPr>
            <w:r w:rsidRPr="00BE210C">
              <w:rPr>
                <w:rFonts w:cs="Arial"/>
              </w:rPr>
              <w:t> </w:t>
            </w:r>
          </w:p>
        </w:tc>
        <w:tc>
          <w:tcPr>
            <w:tcW w:w="359" w:type="pct"/>
            <w:tcBorders>
              <w:top w:val="nil"/>
              <w:left w:val="nil"/>
              <w:bottom w:val="nil"/>
              <w:right w:val="nil"/>
            </w:tcBorders>
            <w:shd w:val="clear" w:color="auto" w:fill="C0C0C0"/>
            <w:noWrap/>
            <w:vAlign w:val="bottom"/>
          </w:tcPr>
          <w:p w14:paraId="1D3224A3" w14:textId="77777777" w:rsidR="00E0410D" w:rsidRPr="00BE210C" w:rsidRDefault="00E0410D" w:rsidP="00BE1D94">
            <w:pPr>
              <w:rPr>
                <w:rFonts w:cs="Arial"/>
              </w:rPr>
            </w:pPr>
            <w:r w:rsidRPr="00BE210C">
              <w:rPr>
                <w:rFonts w:cs="Arial"/>
              </w:rPr>
              <w:t> </w:t>
            </w:r>
          </w:p>
        </w:tc>
        <w:tc>
          <w:tcPr>
            <w:tcW w:w="459" w:type="pct"/>
            <w:tcBorders>
              <w:top w:val="nil"/>
              <w:left w:val="nil"/>
              <w:bottom w:val="nil"/>
              <w:right w:val="nil"/>
            </w:tcBorders>
            <w:shd w:val="clear" w:color="auto" w:fill="C0C0C0"/>
            <w:noWrap/>
            <w:vAlign w:val="bottom"/>
          </w:tcPr>
          <w:p w14:paraId="27B44A1F" w14:textId="77777777" w:rsidR="00E0410D" w:rsidRPr="00BE210C" w:rsidRDefault="00E0410D" w:rsidP="00BE1D94">
            <w:pPr>
              <w:rPr>
                <w:rFonts w:cs="Arial"/>
              </w:rPr>
            </w:pPr>
            <w:r w:rsidRPr="00BE210C">
              <w:rPr>
                <w:rFonts w:cs="Arial"/>
              </w:rPr>
              <w:t> </w:t>
            </w:r>
          </w:p>
        </w:tc>
        <w:tc>
          <w:tcPr>
            <w:tcW w:w="303" w:type="pct"/>
            <w:tcBorders>
              <w:top w:val="nil"/>
              <w:left w:val="nil"/>
              <w:bottom w:val="nil"/>
              <w:right w:val="nil"/>
            </w:tcBorders>
            <w:shd w:val="clear" w:color="auto" w:fill="C0C0C0"/>
            <w:noWrap/>
            <w:vAlign w:val="bottom"/>
          </w:tcPr>
          <w:p w14:paraId="4A8C56FC" w14:textId="77777777" w:rsidR="00E0410D" w:rsidRPr="00BE210C" w:rsidRDefault="00E0410D" w:rsidP="00BE1D94">
            <w:pPr>
              <w:rPr>
                <w:rFonts w:cs="Arial"/>
              </w:rPr>
            </w:pPr>
            <w:r w:rsidRPr="00BE210C">
              <w:rPr>
                <w:rFonts w:cs="Arial"/>
              </w:rPr>
              <w:t> </w:t>
            </w:r>
          </w:p>
        </w:tc>
        <w:tc>
          <w:tcPr>
            <w:tcW w:w="405" w:type="pct"/>
            <w:tcBorders>
              <w:top w:val="nil"/>
              <w:left w:val="nil"/>
              <w:bottom w:val="nil"/>
              <w:right w:val="nil"/>
            </w:tcBorders>
            <w:shd w:val="clear" w:color="auto" w:fill="C0C0C0"/>
            <w:noWrap/>
            <w:vAlign w:val="bottom"/>
          </w:tcPr>
          <w:p w14:paraId="04F1E594" w14:textId="77777777" w:rsidR="00E0410D" w:rsidRPr="00BE210C" w:rsidRDefault="00E0410D" w:rsidP="00BE1D94">
            <w:pPr>
              <w:rPr>
                <w:rFonts w:cs="Arial"/>
              </w:rPr>
            </w:pPr>
            <w:r w:rsidRPr="00BE210C">
              <w:rPr>
                <w:rFonts w:cs="Arial"/>
              </w:rPr>
              <w:t> </w:t>
            </w:r>
          </w:p>
        </w:tc>
        <w:tc>
          <w:tcPr>
            <w:tcW w:w="305" w:type="pct"/>
            <w:tcBorders>
              <w:top w:val="nil"/>
              <w:left w:val="nil"/>
              <w:bottom w:val="nil"/>
              <w:right w:val="nil"/>
            </w:tcBorders>
            <w:shd w:val="clear" w:color="auto" w:fill="C0C0C0"/>
            <w:noWrap/>
            <w:vAlign w:val="bottom"/>
          </w:tcPr>
          <w:p w14:paraId="4F01250C" w14:textId="77777777" w:rsidR="00E0410D" w:rsidRPr="00BE210C" w:rsidRDefault="00E0410D" w:rsidP="00BE1D94">
            <w:pPr>
              <w:rPr>
                <w:rFonts w:cs="Arial"/>
              </w:rPr>
            </w:pPr>
            <w:r w:rsidRPr="00BE210C">
              <w:rPr>
                <w:rFonts w:cs="Arial"/>
              </w:rPr>
              <w:t> </w:t>
            </w:r>
          </w:p>
        </w:tc>
        <w:tc>
          <w:tcPr>
            <w:tcW w:w="348" w:type="pct"/>
            <w:tcBorders>
              <w:top w:val="nil"/>
              <w:left w:val="nil"/>
              <w:bottom w:val="nil"/>
              <w:right w:val="nil"/>
            </w:tcBorders>
            <w:shd w:val="clear" w:color="auto" w:fill="C0C0C0"/>
            <w:noWrap/>
            <w:vAlign w:val="bottom"/>
          </w:tcPr>
          <w:p w14:paraId="79F725BB" w14:textId="77777777" w:rsidR="00E0410D" w:rsidRPr="00BE210C" w:rsidRDefault="00E0410D" w:rsidP="00BE1D94">
            <w:pPr>
              <w:rPr>
                <w:rFonts w:cs="Arial"/>
              </w:rPr>
            </w:pPr>
            <w:r w:rsidRPr="00BE210C">
              <w:rPr>
                <w:rFonts w:cs="Arial"/>
              </w:rPr>
              <w:t> </w:t>
            </w:r>
          </w:p>
        </w:tc>
      </w:tr>
      <w:tr w:rsidR="00E0410D" w:rsidRPr="00BE210C" w14:paraId="7826A402" w14:textId="77777777">
        <w:trPr>
          <w:trHeight w:val="255"/>
        </w:trPr>
        <w:tc>
          <w:tcPr>
            <w:tcW w:w="482" w:type="pct"/>
            <w:tcBorders>
              <w:top w:val="nil"/>
              <w:left w:val="nil"/>
              <w:bottom w:val="nil"/>
              <w:right w:val="nil"/>
            </w:tcBorders>
            <w:noWrap/>
            <w:vAlign w:val="bottom"/>
          </w:tcPr>
          <w:p w14:paraId="645FA9B4" w14:textId="77777777" w:rsidR="00E0410D" w:rsidRPr="00BE210C" w:rsidRDefault="00E0410D" w:rsidP="00BE1D94">
            <w:pPr>
              <w:rPr>
                <w:rFonts w:cs="Arial"/>
                <w:color w:val="FF0000"/>
              </w:rPr>
            </w:pPr>
            <w:r w:rsidRPr="00BE210C">
              <w:rPr>
                <w:rFonts w:cs="Arial"/>
                <w:color w:val="FF0000"/>
              </w:rPr>
              <w:t>275kV</w:t>
            </w:r>
          </w:p>
        </w:tc>
        <w:tc>
          <w:tcPr>
            <w:tcW w:w="114" w:type="pct"/>
            <w:tcBorders>
              <w:top w:val="nil"/>
              <w:left w:val="nil"/>
              <w:bottom w:val="nil"/>
              <w:right w:val="nil"/>
            </w:tcBorders>
            <w:noWrap/>
            <w:vAlign w:val="bottom"/>
          </w:tcPr>
          <w:p w14:paraId="44FE4EEF" w14:textId="77777777" w:rsidR="00E0410D" w:rsidRPr="00BE210C" w:rsidRDefault="00E0410D" w:rsidP="00BE1D94">
            <w:pPr>
              <w:rPr>
                <w:rFonts w:cs="Arial"/>
                <w:color w:val="FF0000"/>
              </w:rPr>
            </w:pPr>
          </w:p>
        </w:tc>
        <w:tc>
          <w:tcPr>
            <w:tcW w:w="588" w:type="pct"/>
            <w:tcBorders>
              <w:top w:val="nil"/>
              <w:left w:val="nil"/>
              <w:bottom w:val="nil"/>
              <w:right w:val="nil"/>
            </w:tcBorders>
            <w:noWrap/>
            <w:vAlign w:val="bottom"/>
          </w:tcPr>
          <w:p w14:paraId="6B26F9EB" w14:textId="77777777" w:rsidR="00E0410D" w:rsidRPr="00BE210C" w:rsidRDefault="00E0410D" w:rsidP="00BE1D94">
            <w:pPr>
              <w:rPr>
                <w:rFonts w:cs="Arial"/>
                <w:color w:val="FF0000"/>
              </w:rPr>
            </w:pPr>
            <w:r w:rsidRPr="00BE210C">
              <w:rPr>
                <w:rFonts w:cs="Arial"/>
                <w:color w:val="FF0000"/>
              </w:rPr>
              <w:t>L66</w:t>
            </w:r>
          </w:p>
        </w:tc>
        <w:tc>
          <w:tcPr>
            <w:tcW w:w="916" w:type="pct"/>
            <w:tcBorders>
              <w:top w:val="nil"/>
              <w:left w:val="nil"/>
              <w:bottom w:val="nil"/>
              <w:right w:val="nil"/>
            </w:tcBorders>
            <w:noWrap/>
            <w:vAlign w:val="bottom"/>
          </w:tcPr>
          <w:p w14:paraId="514E9711" w14:textId="77777777" w:rsidR="00E0410D" w:rsidRPr="00BE210C" w:rsidRDefault="00E0410D" w:rsidP="00BE1D94">
            <w:pPr>
              <w:rPr>
                <w:rFonts w:cs="Arial"/>
                <w:color w:val="FF0000"/>
              </w:rPr>
            </w:pPr>
            <w:r w:rsidRPr="00BE210C">
              <w:rPr>
                <w:rFonts w:cs="Arial"/>
                <w:color w:val="FF0000"/>
              </w:rPr>
              <w:t>2 x 300mm AAAC</w:t>
            </w:r>
          </w:p>
        </w:tc>
        <w:tc>
          <w:tcPr>
            <w:tcW w:w="302" w:type="pct"/>
            <w:tcBorders>
              <w:top w:val="nil"/>
              <w:left w:val="nil"/>
              <w:bottom w:val="nil"/>
              <w:right w:val="nil"/>
            </w:tcBorders>
            <w:noWrap/>
            <w:vAlign w:val="bottom"/>
          </w:tcPr>
          <w:p w14:paraId="4F065A31" w14:textId="77777777" w:rsidR="00E0410D" w:rsidRPr="00BE210C" w:rsidRDefault="00E0410D" w:rsidP="00BE1D94">
            <w:pPr>
              <w:rPr>
                <w:rFonts w:cs="Arial"/>
                <w:color w:val="FF0000"/>
              </w:rPr>
            </w:pPr>
            <w:r w:rsidRPr="00BE210C">
              <w:rPr>
                <w:rFonts w:cs="Arial"/>
                <w:color w:val="FF0000"/>
              </w:rPr>
              <w:t>65°C</w:t>
            </w:r>
          </w:p>
        </w:tc>
        <w:tc>
          <w:tcPr>
            <w:tcW w:w="420" w:type="pct"/>
            <w:tcBorders>
              <w:top w:val="nil"/>
              <w:left w:val="nil"/>
              <w:bottom w:val="nil"/>
              <w:right w:val="nil"/>
            </w:tcBorders>
            <w:noWrap/>
            <w:vAlign w:val="bottom"/>
          </w:tcPr>
          <w:p w14:paraId="41BEDCAC" w14:textId="77777777" w:rsidR="00E0410D" w:rsidRPr="00BE210C" w:rsidRDefault="00E0410D" w:rsidP="00BE1D94">
            <w:pPr>
              <w:jc w:val="right"/>
              <w:rPr>
                <w:rFonts w:cs="Arial"/>
                <w:color w:val="FF0000"/>
              </w:rPr>
            </w:pPr>
            <w:r w:rsidRPr="00BE210C">
              <w:rPr>
                <w:rFonts w:cs="Arial"/>
                <w:color w:val="FF0000"/>
              </w:rPr>
              <w:t>1350</w:t>
            </w:r>
          </w:p>
        </w:tc>
        <w:tc>
          <w:tcPr>
            <w:tcW w:w="359" w:type="pct"/>
            <w:tcBorders>
              <w:top w:val="nil"/>
              <w:left w:val="nil"/>
              <w:bottom w:val="nil"/>
              <w:right w:val="nil"/>
            </w:tcBorders>
            <w:noWrap/>
            <w:vAlign w:val="bottom"/>
          </w:tcPr>
          <w:p w14:paraId="52248847" w14:textId="77777777" w:rsidR="00E0410D" w:rsidRPr="00BE210C" w:rsidRDefault="00E0410D" w:rsidP="00BE1D94">
            <w:pPr>
              <w:rPr>
                <w:rFonts w:cs="Arial"/>
                <w:color w:val="FF0000"/>
              </w:rPr>
            </w:pPr>
          </w:p>
        </w:tc>
        <w:tc>
          <w:tcPr>
            <w:tcW w:w="459" w:type="pct"/>
            <w:tcBorders>
              <w:top w:val="nil"/>
              <w:left w:val="nil"/>
              <w:bottom w:val="nil"/>
              <w:right w:val="nil"/>
            </w:tcBorders>
            <w:noWrap/>
            <w:vAlign w:val="bottom"/>
          </w:tcPr>
          <w:p w14:paraId="5E8CE4CE" w14:textId="77777777" w:rsidR="00E0410D" w:rsidRPr="00BE210C" w:rsidRDefault="00E0410D" w:rsidP="00BE1D94">
            <w:pPr>
              <w:jc w:val="right"/>
              <w:rPr>
                <w:rFonts w:cs="Arial"/>
                <w:color w:val="FF0000"/>
              </w:rPr>
            </w:pPr>
            <w:r w:rsidRPr="00BE210C">
              <w:rPr>
                <w:rFonts w:cs="Arial"/>
                <w:color w:val="FF0000"/>
              </w:rPr>
              <w:t>£410</w:t>
            </w:r>
          </w:p>
        </w:tc>
        <w:tc>
          <w:tcPr>
            <w:tcW w:w="303" w:type="pct"/>
            <w:tcBorders>
              <w:top w:val="nil"/>
              <w:left w:val="nil"/>
              <w:bottom w:val="nil"/>
              <w:right w:val="nil"/>
            </w:tcBorders>
            <w:noWrap/>
            <w:vAlign w:val="bottom"/>
          </w:tcPr>
          <w:p w14:paraId="5E32AAF2" w14:textId="77777777" w:rsidR="00E0410D" w:rsidRPr="00BE210C" w:rsidRDefault="00E0410D" w:rsidP="00BE1D94">
            <w:pPr>
              <w:rPr>
                <w:rFonts w:cs="Arial"/>
                <w:color w:val="FF0000"/>
              </w:rPr>
            </w:pPr>
          </w:p>
        </w:tc>
        <w:tc>
          <w:tcPr>
            <w:tcW w:w="405" w:type="pct"/>
            <w:tcBorders>
              <w:top w:val="nil"/>
              <w:left w:val="nil"/>
              <w:bottom w:val="nil"/>
              <w:right w:val="nil"/>
            </w:tcBorders>
            <w:noWrap/>
            <w:vAlign w:val="bottom"/>
          </w:tcPr>
          <w:p w14:paraId="58D4E645" w14:textId="77777777" w:rsidR="00E0410D" w:rsidRPr="00BE210C" w:rsidRDefault="00E0410D" w:rsidP="00BE1D94">
            <w:pPr>
              <w:jc w:val="right"/>
              <w:rPr>
                <w:rFonts w:cs="Arial"/>
                <w:color w:val="FF0000"/>
              </w:rPr>
            </w:pPr>
            <w:r w:rsidRPr="00BE210C">
              <w:rPr>
                <w:rFonts w:cs="Arial"/>
                <w:color w:val="FF0000"/>
              </w:rPr>
              <w:t>30</w:t>
            </w:r>
          </w:p>
        </w:tc>
        <w:tc>
          <w:tcPr>
            <w:tcW w:w="305" w:type="pct"/>
            <w:tcBorders>
              <w:top w:val="nil"/>
              <w:left w:val="nil"/>
              <w:bottom w:val="nil"/>
              <w:right w:val="nil"/>
            </w:tcBorders>
            <w:noWrap/>
            <w:vAlign w:val="bottom"/>
          </w:tcPr>
          <w:p w14:paraId="7A92D588" w14:textId="77777777" w:rsidR="00E0410D" w:rsidRPr="00BE210C" w:rsidRDefault="00E0410D" w:rsidP="00BE1D94">
            <w:pPr>
              <w:rPr>
                <w:rFonts w:cs="Arial"/>
                <w:color w:val="FF0000"/>
              </w:rPr>
            </w:pPr>
          </w:p>
        </w:tc>
        <w:tc>
          <w:tcPr>
            <w:tcW w:w="348" w:type="pct"/>
            <w:tcBorders>
              <w:top w:val="nil"/>
              <w:left w:val="nil"/>
              <w:bottom w:val="nil"/>
              <w:right w:val="nil"/>
            </w:tcBorders>
            <w:noWrap/>
            <w:vAlign w:val="bottom"/>
          </w:tcPr>
          <w:p w14:paraId="6E16B4E5" w14:textId="77777777" w:rsidR="00E0410D" w:rsidRPr="00BE210C" w:rsidRDefault="00E0410D" w:rsidP="00BE1D94">
            <w:pPr>
              <w:rPr>
                <w:rFonts w:cs="Arial"/>
                <w:color w:val="FF0000"/>
              </w:rPr>
            </w:pPr>
          </w:p>
        </w:tc>
      </w:tr>
      <w:tr w:rsidR="00E0410D" w:rsidRPr="00BE210C" w14:paraId="642793BD" w14:textId="77777777">
        <w:trPr>
          <w:trHeight w:val="255"/>
        </w:trPr>
        <w:tc>
          <w:tcPr>
            <w:tcW w:w="482" w:type="pct"/>
            <w:tcBorders>
              <w:top w:val="nil"/>
              <w:left w:val="nil"/>
              <w:bottom w:val="nil"/>
              <w:right w:val="nil"/>
            </w:tcBorders>
            <w:noWrap/>
            <w:vAlign w:val="bottom"/>
          </w:tcPr>
          <w:p w14:paraId="7D6ED370" w14:textId="77777777" w:rsidR="00E0410D" w:rsidRPr="00BE210C" w:rsidRDefault="00E0410D" w:rsidP="00BE1D94">
            <w:pPr>
              <w:rPr>
                <w:rFonts w:cs="Arial"/>
              </w:rPr>
            </w:pPr>
          </w:p>
        </w:tc>
        <w:tc>
          <w:tcPr>
            <w:tcW w:w="114" w:type="pct"/>
            <w:tcBorders>
              <w:top w:val="nil"/>
              <w:left w:val="nil"/>
              <w:bottom w:val="nil"/>
              <w:right w:val="nil"/>
            </w:tcBorders>
            <w:noWrap/>
            <w:vAlign w:val="bottom"/>
          </w:tcPr>
          <w:p w14:paraId="1FB2737D" w14:textId="77777777" w:rsidR="00E0410D" w:rsidRPr="00BE210C" w:rsidRDefault="00E0410D" w:rsidP="00BE1D94">
            <w:pPr>
              <w:rPr>
                <w:rFonts w:cs="Arial"/>
              </w:rPr>
            </w:pPr>
          </w:p>
        </w:tc>
        <w:tc>
          <w:tcPr>
            <w:tcW w:w="588" w:type="pct"/>
            <w:tcBorders>
              <w:top w:val="nil"/>
              <w:left w:val="nil"/>
              <w:bottom w:val="nil"/>
              <w:right w:val="nil"/>
            </w:tcBorders>
            <w:noWrap/>
            <w:vAlign w:val="bottom"/>
          </w:tcPr>
          <w:p w14:paraId="1C05495F" w14:textId="77777777" w:rsidR="00E0410D" w:rsidRPr="00BE210C" w:rsidRDefault="00E0410D" w:rsidP="00BE1D94">
            <w:pPr>
              <w:rPr>
                <w:rFonts w:cs="Arial"/>
                <w:color w:val="FF0000"/>
              </w:rPr>
            </w:pPr>
          </w:p>
        </w:tc>
        <w:tc>
          <w:tcPr>
            <w:tcW w:w="916" w:type="pct"/>
            <w:tcBorders>
              <w:top w:val="nil"/>
              <w:left w:val="nil"/>
              <w:bottom w:val="nil"/>
              <w:right w:val="nil"/>
            </w:tcBorders>
            <w:noWrap/>
            <w:vAlign w:val="bottom"/>
          </w:tcPr>
          <w:p w14:paraId="11DC7584" w14:textId="77777777" w:rsidR="00E0410D" w:rsidRPr="00BE210C" w:rsidRDefault="00E0410D" w:rsidP="00BE1D94">
            <w:pPr>
              <w:rPr>
                <w:rFonts w:cs="Arial"/>
                <w:color w:val="FF0000"/>
              </w:rPr>
            </w:pPr>
          </w:p>
        </w:tc>
        <w:tc>
          <w:tcPr>
            <w:tcW w:w="302" w:type="pct"/>
            <w:tcBorders>
              <w:top w:val="nil"/>
              <w:left w:val="nil"/>
              <w:bottom w:val="nil"/>
              <w:right w:val="nil"/>
            </w:tcBorders>
            <w:noWrap/>
            <w:vAlign w:val="bottom"/>
          </w:tcPr>
          <w:p w14:paraId="5194FEAD" w14:textId="77777777" w:rsidR="00E0410D" w:rsidRPr="00BE210C" w:rsidRDefault="00E0410D" w:rsidP="00BE1D94">
            <w:pPr>
              <w:rPr>
                <w:rFonts w:cs="Arial"/>
                <w:color w:val="FF0000"/>
              </w:rPr>
            </w:pPr>
          </w:p>
        </w:tc>
        <w:tc>
          <w:tcPr>
            <w:tcW w:w="420" w:type="pct"/>
            <w:tcBorders>
              <w:top w:val="nil"/>
              <w:left w:val="nil"/>
              <w:bottom w:val="nil"/>
              <w:right w:val="nil"/>
            </w:tcBorders>
            <w:noWrap/>
            <w:vAlign w:val="bottom"/>
          </w:tcPr>
          <w:p w14:paraId="5BFB15C0" w14:textId="77777777" w:rsidR="00E0410D" w:rsidRPr="00BE210C" w:rsidRDefault="00E0410D" w:rsidP="00BE1D94">
            <w:pPr>
              <w:rPr>
                <w:rFonts w:cs="Arial"/>
              </w:rPr>
            </w:pPr>
          </w:p>
        </w:tc>
        <w:tc>
          <w:tcPr>
            <w:tcW w:w="359" w:type="pct"/>
            <w:tcBorders>
              <w:top w:val="nil"/>
              <w:left w:val="nil"/>
              <w:bottom w:val="nil"/>
              <w:right w:val="nil"/>
            </w:tcBorders>
            <w:noWrap/>
            <w:vAlign w:val="bottom"/>
          </w:tcPr>
          <w:p w14:paraId="4A7E5DF6" w14:textId="77777777" w:rsidR="00E0410D" w:rsidRPr="00BE210C" w:rsidRDefault="00E0410D" w:rsidP="00BE1D94">
            <w:pPr>
              <w:rPr>
                <w:rFonts w:cs="Arial"/>
              </w:rPr>
            </w:pPr>
          </w:p>
        </w:tc>
        <w:tc>
          <w:tcPr>
            <w:tcW w:w="459" w:type="pct"/>
            <w:tcBorders>
              <w:top w:val="nil"/>
              <w:left w:val="nil"/>
              <w:bottom w:val="nil"/>
              <w:right w:val="nil"/>
            </w:tcBorders>
            <w:noWrap/>
            <w:vAlign w:val="bottom"/>
          </w:tcPr>
          <w:p w14:paraId="6CE77FD4" w14:textId="77777777" w:rsidR="00E0410D" w:rsidRPr="00BE210C" w:rsidRDefault="00E0410D" w:rsidP="00BE1D94">
            <w:pPr>
              <w:rPr>
                <w:rFonts w:cs="Arial"/>
                <w:color w:val="FF0000"/>
              </w:rPr>
            </w:pPr>
          </w:p>
        </w:tc>
        <w:tc>
          <w:tcPr>
            <w:tcW w:w="303" w:type="pct"/>
            <w:tcBorders>
              <w:top w:val="nil"/>
              <w:left w:val="nil"/>
              <w:bottom w:val="nil"/>
              <w:right w:val="nil"/>
            </w:tcBorders>
            <w:noWrap/>
            <w:vAlign w:val="bottom"/>
          </w:tcPr>
          <w:p w14:paraId="081FE393" w14:textId="77777777" w:rsidR="00E0410D" w:rsidRPr="00BE210C" w:rsidRDefault="00E0410D" w:rsidP="00BE1D94">
            <w:pPr>
              <w:rPr>
                <w:rFonts w:cs="Arial"/>
                <w:color w:val="FF0000"/>
              </w:rPr>
            </w:pPr>
          </w:p>
        </w:tc>
        <w:tc>
          <w:tcPr>
            <w:tcW w:w="405" w:type="pct"/>
            <w:tcBorders>
              <w:top w:val="nil"/>
              <w:left w:val="nil"/>
              <w:bottom w:val="nil"/>
              <w:right w:val="nil"/>
            </w:tcBorders>
            <w:noWrap/>
            <w:vAlign w:val="bottom"/>
          </w:tcPr>
          <w:p w14:paraId="4A6A461C" w14:textId="77777777" w:rsidR="00E0410D" w:rsidRPr="00BE210C" w:rsidRDefault="00E0410D" w:rsidP="00BE1D94">
            <w:pPr>
              <w:rPr>
                <w:rFonts w:cs="Arial"/>
                <w:color w:val="FF0000"/>
              </w:rPr>
            </w:pPr>
          </w:p>
        </w:tc>
        <w:tc>
          <w:tcPr>
            <w:tcW w:w="305" w:type="pct"/>
            <w:tcBorders>
              <w:top w:val="nil"/>
              <w:left w:val="nil"/>
              <w:bottom w:val="nil"/>
              <w:right w:val="nil"/>
            </w:tcBorders>
            <w:noWrap/>
            <w:vAlign w:val="bottom"/>
          </w:tcPr>
          <w:p w14:paraId="6A10737D" w14:textId="77777777" w:rsidR="00E0410D" w:rsidRPr="00BE210C" w:rsidRDefault="00E0410D" w:rsidP="00BE1D94">
            <w:pPr>
              <w:rPr>
                <w:rFonts w:cs="Arial"/>
              </w:rPr>
            </w:pPr>
          </w:p>
        </w:tc>
        <w:tc>
          <w:tcPr>
            <w:tcW w:w="348" w:type="pct"/>
            <w:tcBorders>
              <w:top w:val="nil"/>
              <w:left w:val="nil"/>
              <w:bottom w:val="nil"/>
              <w:right w:val="nil"/>
            </w:tcBorders>
            <w:noWrap/>
            <w:vAlign w:val="bottom"/>
          </w:tcPr>
          <w:p w14:paraId="142B8204" w14:textId="77777777" w:rsidR="00E0410D" w:rsidRPr="00BE210C" w:rsidRDefault="00E0410D" w:rsidP="00BE1D94">
            <w:pPr>
              <w:rPr>
                <w:rFonts w:cs="Arial"/>
              </w:rPr>
            </w:pPr>
          </w:p>
        </w:tc>
      </w:tr>
      <w:tr w:rsidR="00E0410D" w:rsidRPr="00BE210C" w14:paraId="2A7A466F" w14:textId="77777777">
        <w:trPr>
          <w:trHeight w:val="255"/>
        </w:trPr>
        <w:tc>
          <w:tcPr>
            <w:tcW w:w="482" w:type="pct"/>
            <w:tcBorders>
              <w:top w:val="nil"/>
              <w:left w:val="nil"/>
              <w:bottom w:val="nil"/>
              <w:right w:val="nil"/>
            </w:tcBorders>
            <w:shd w:val="clear" w:color="auto" w:fill="C0C0C0"/>
            <w:noWrap/>
            <w:vAlign w:val="bottom"/>
          </w:tcPr>
          <w:p w14:paraId="5D5BB404" w14:textId="77777777" w:rsidR="00E0410D" w:rsidRPr="00BE210C" w:rsidRDefault="00E0410D" w:rsidP="00BE1D94">
            <w:pPr>
              <w:rPr>
                <w:rFonts w:cs="Arial"/>
              </w:rPr>
            </w:pPr>
            <w:r w:rsidRPr="00BE210C">
              <w:rPr>
                <w:rFonts w:cs="Arial"/>
              </w:rPr>
              <w:t> </w:t>
            </w:r>
          </w:p>
        </w:tc>
        <w:tc>
          <w:tcPr>
            <w:tcW w:w="114" w:type="pct"/>
            <w:tcBorders>
              <w:top w:val="nil"/>
              <w:left w:val="nil"/>
              <w:bottom w:val="nil"/>
              <w:right w:val="nil"/>
            </w:tcBorders>
            <w:shd w:val="clear" w:color="auto" w:fill="C0C0C0"/>
            <w:noWrap/>
            <w:vAlign w:val="bottom"/>
          </w:tcPr>
          <w:p w14:paraId="2215EF0C" w14:textId="77777777" w:rsidR="00E0410D" w:rsidRPr="00BE210C" w:rsidRDefault="00E0410D" w:rsidP="00BE1D94">
            <w:pPr>
              <w:rPr>
                <w:rFonts w:cs="Arial"/>
              </w:rPr>
            </w:pPr>
            <w:r w:rsidRPr="00BE210C">
              <w:rPr>
                <w:rFonts w:cs="Arial"/>
              </w:rPr>
              <w:t> </w:t>
            </w:r>
          </w:p>
        </w:tc>
        <w:tc>
          <w:tcPr>
            <w:tcW w:w="588" w:type="pct"/>
            <w:tcBorders>
              <w:top w:val="nil"/>
              <w:left w:val="nil"/>
              <w:bottom w:val="nil"/>
              <w:right w:val="nil"/>
            </w:tcBorders>
            <w:shd w:val="clear" w:color="auto" w:fill="C0C0C0"/>
            <w:noWrap/>
            <w:vAlign w:val="bottom"/>
          </w:tcPr>
          <w:p w14:paraId="3E8060EC" w14:textId="77777777" w:rsidR="00E0410D" w:rsidRPr="00BE210C" w:rsidRDefault="00E0410D" w:rsidP="00BE1D94">
            <w:pPr>
              <w:rPr>
                <w:rFonts w:cs="Arial"/>
              </w:rPr>
            </w:pPr>
            <w:r w:rsidRPr="00BE210C">
              <w:rPr>
                <w:rFonts w:cs="Arial"/>
              </w:rPr>
              <w:t> </w:t>
            </w:r>
          </w:p>
        </w:tc>
        <w:tc>
          <w:tcPr>
            <w:tcW w:w="916" w:type="pct"/>
            <w:tcBorders>
              <w:top w:val="nil"/>
              <w:left w:val="nil"/>
              <w:bottom w:val="nil"/>
              <w:right w:val="nil"/>
            </w:tcBorders>
            <w:shd w:val="clear" w:color="auto" w:fill="C0C0C0"/>
            <w:noWrap/>
            <w:vAlign w:val="bottom"/>
          </w:tcPr>
          <w:p w14:paraId="5E131519" w14:textId="77777777" w:rsidR="00E0410D" w:rsidRPr="00BE210C" w:rsidRDefault="00E0410D" w:rsidP="00BE1D94">
            <w:pPr>
              <w:rPr>
                <w:rFonts w:cs="Arial"/>
              </w:rPr>
            </w:pPr>
            <w:r w:rsidRPr="00BE210C">
              <w:rPr>
                <w:rFonts w:cs="Arial"/>
              </w:rPr>
              <w:t> </w:t>
            </w:r>
          </w:p>
        </w:tc>
        <w:tc>
          <w:tcPr>
            <w:tcW w:w="302" w:type="pct"/>
            <w:tcBorders>
              <w:top w:val="nil"/>
              <w:left w:val="nil"/>
              <w:bottom w:val="nil"/>
              <w:right w:val="nil"/>
            </w:tcBorders>
            <w:shd w:val="clear" w:color="auto" w:fill="C0C0C0"/>
            <w:noWrap/>
            <w:vAlign w:val="bottom"/>
          </w:tcPr>
          <w:p w14:paraId="1D1D5858" w14:textId="77777777" w:rsidR="00E0410D" w:rsidRPr="00BE210C" w:rsidRDefault="00E0410D" w:rsidP="00BE1D94">
            <w:pPr>
              <w:rPr>
                <w:rFonts w:cs="Arial"/>
              </w:rPr>
            </w:pPr>
            <w:r w:rsidRPr="00BE210C">
              <w:rPr>
                <w:rFonts w:cs="Arial"/>
              </w:rPr>
              <w:t> </w:t>
            </w:r>
          </w:p>
        </w:tc>
        <w:tc>
          <w:tcPr>
            <w:tcW w:w="420" w:type="pct"/>
            <w:tcBorders>
              <w:top w:val="nil"/>
              <w:left w:val="nil"/>
              <w:bottom w:val="nil"/>
              <w:right w:val="nil"/>
            </w:tcBorders>
            <w:shd w:val="clear" w:color="auto" w:fill="C0C0C0"/>
            <w:noWrap/>
            <w:vAlign w:val="bottom"/>
          </w:tcPr>
          <w:p w14:paraId="09D2EFE7" w14:textId="77777777" w:rsidR="00E0410D" w:rsidRPr="00BE210C" w:rsidRDefault="00E0410D" w:rsidP="00BE1D94">
            <w:pPr>
              <w:rPr>
                <w:rFonts w:cs="Arial"/>
              </w:rPr>
            </w:pPr>
            <w:r w:rsidRPr="00BE210C">
              <w:rPr>
                <w:rFonts w:cs="Arial"/>
              </w:rPr>
              <w:t> </w:t>
            </w:r>
          </w:p>
        </w:tc>
        <w:tc>
          <w:tcPr>
            <w:tcW w:w="359" w:type="pct"/>
            <w:tcBorders>
              <w:top w:val="nil"/>
              <w:left w:val="nil"/>
              <w:bottom w:val="nil"/>
              <w:right w:val="nil"/>
            </w:tcBorders>
            <w:shd w:val="clear" w:color="auto" w:fill="C0C0C0"/>
            <w:noWrap/>
            <w:vAlign w:val="bottom"/>
          </w:tcPr>
          <w:p w14:paraId="7C4A32C7" w14:textId="77777777" w:rsidR="00E0410D" w:rsidRPr="00BE210C" w:rsidRDefault="00E0410D" w:rsidP="00BE1D94">
            <w:pPr>
              <w:rPr>
                <w:rFonts w:cs="Arial"/>
              </w:rPr>
            </w:pPr>
            <w:r w:rsidRPr="00BE210C">
              <w:rPr>
                <w:rFonts w:cs="Arial"/>
              </w:rPr>
              <w:t> </w:t>
            </w:r>
          </w:p>
        </w:tc>
        <w:tc>
          <w:tcPr>
            <w:tcW w:w="459" w:type="pct"/>
            <w:tcBorders>
              <w:top w:val="nil"/>
              <w:left w:val="nil"/>
              <w:bottom w:val="nil"/>
              <w:right w:val="nil"/>
            </w:tcBorders>
            <w:shd w:val="clear" w:color="auto" w:fill="C0C0C0"/>
            <w:noWrap/>
            <w:vAlign w:val="bottom"/>
          </w:tcPr>
          <w:p w14:paraId="458AEF88" w14:textId="77777777" w:rsidR="00E0410D" w:rsidRPr="00BE210C" w:rsidRDefault="00E0410D" w:rsidP="00BE1D94">
            <w:pPr>
              <w:rPr>
                <w:rFonts w:cs="Arial"/>
              </w:rPr>
            </w:pPr>
            <w:r w:rsidRPr="00BE210C">
              <w:rPr>
                <w:rFonts w:cs="Arial"/>
              </w:rPr>
              <w:t> </w:t>
            </w:r>
          </w:p>
        </w:tc>
        <w:tc>
          <w:tcPr>
            <w:tcW w:w="303" w:type="pct"/>
            <w:tcBorders>
              <w:top w:val="nil"/>
              <w:left w:val="nil"/>
              <w:bottom w:val="nil"/>
              <w:right w:val="nil"/>
            </w:tcBorders>
            <w:shd w:val="clear" w:color="auto" w:fill="C0C0C0"/>
            <w:noWrap/>
            <w:vAlign w:val="bottom"/>
          </w:tcPr>
          <w:p w14:paraId="7E141C54" w14:textId="77777777" w:rsidR="00E0410D" w:rsidRPr="00BE210C" w:rsidRDefault="00E0410D" w:rsidP="00BE1D94">
            <w:pPr>
              <w:rPr>
                <w:rFonts w:cs="Arial"/>
              </w:rPr>
            </w:pPr>
            <w:r w:rsidRPr="00BE210C">
              <w:rPr>
                <w:rFonts w:cs="Arial"/>
              </w:rPr>
              <w:t> </w:t>
            </w:r>
          </w:p>
        </w:tc>
        <w:tc>
          <w:tcPr>
            <w:tcW w:w="405" w:type="pct"/>
            <w:tcBorders>
              <w:top w:val="nil"/>
              <w:left w:val="nil"/>
              <w:bottom w:val="nil"/>
              <w:right w:val="nil"/>
            </w:tcBorders>
            <w:shd w:val="clear" w:color="auto" w:fill="C0C0C0"/>
            <w:noWrap/>
            <w:vAlign w:val="bottom"/>
          </w:tcPr>
          <w:p w14:paraId="648FC03E" w14:textId="77777777" w:rsidR="00E0410D" w:rsidRPr="00BE210C" w:rsidRDefault="00E0410D" w:rsidP="00BE1D94">
            <w:pPr>
              <w:rPr>
                <w:rFonts w:cs="Arial"/>
              </w:rPr>
            </w:pPr>
            <w:r w:rsidRPr="00BE210C">
              <w:rPr>
                <w:rFonts w:cs="Arial"/>
              </w:rPr>
              <w:t> </w:t>
            </w:r>
          </w:p>
        </w:tc>
        <w:tc>
          <w:tcPr>
            <w:tcW w:w="305" w:type="pct"/>
            <w:tcBorders>
              <w:top w:val="nil"/>
              <w:left w:val="nil"/>
              <w:bottom w:val="nil"/>
              <w:right w:val="nil"/>
            </w:tcBorders>
            <w:shd w:val="clear" w:color="auto" w:fill="C0C0C0"/>
            <w:noWrap/>
            <w:vAlign w:val="bottom"/>
          </w:tcPr>
          <w:p w14:paraId="79CF02EE" w14:textId="77777777" w:rsidR="00E0410D" w:rsidRPr="00BE210C" w:rsidRDefault="00E0410D" w:rsidP="00BE1D94">
            <w:pPr>
              <w:rPr>
                <w:rFonts w:cs="Arial"/>
              </w:rPr>
            </w:pPr>
            <w:r w:rsidRPr="00BE210C">
              <w:rPr>
                <w:rFonts w:cs="Arial"/>
              </w:rPr>
              <w:t> </w:t>
            </w:r>
          </w:p>
        </w:tc>
        <w:tc>
          <w:tcPr>
            <w:tcW w:w="348" w:type="pct"/>
            <w:tcBorders>
              <w:top w:val="nil"/>
              <w:left w:val="nil"/>
              <w:bottom w:val="nil"/>
              <w:right w:val="nil"/>
            </w:tcBorders>
            <w:shd w:val="clear" w:color="auto" w:fill="C0C0C0"/>
            <w:noWrap/>
            <w:vAlign w:val="bottom"/>
          </w:tcPr>
          <w:p w14:paraId="15B060B2" w14:textId="77777777" w:rsidR="00E0410D" w:rsidRPr="00BE210C" w:rsidRDefault="00E0410D" w:rsidP="00BE1D94">
            <w:pPr>
              <w:rPr>
                <w:rFonts w:cs="Arial"/>
              </w:rPr>
            </w:pPr>
            <w:r w:rsidRPr="00BE210C">
              <w:rPr>
                <w:rFonts w:cs="Arial"/>
              </w:rPr>
              <w:t> </w:t>
            </w:r>
          </w:p>
        </w:tc>
      </w:tr>
      <w:tr w:rsidR="00E0410D" w:rsidRPr="00BE210C" w14:paraId="612E7245" w14:textId="77777777">
        <w:trPr>
          <w:trHeight w:val="255"/>
        </w:trPr>
        <w:tc>
          <w:tcPr>
            <w:tcW w:w="482" w:type="pct"/>
            <w:tcBorders>
              <w:top w:val="nil"/>
              <w:left w:val="nil"/>
              <w:bottom w:val="nil"/>
              <w:right w:val="nil"/>
            </w:tcBorders>
            <w:noWrap/>
            <w:vAlign w:val="bottom"/>
          </w:tcPr>
          <w:p w14:paraId="2FECEBE3" w14:textId="77777777" w:rsidR="00E0410D" w:rsidRPr="00BE210C" w:rsidRDefault="00E0410D" w:rsidP="00BE1D94">
            <w:pPr>
              <w:rPr>
                <w:rFonts w:cs="Arial"/>
                <w:color w:val="FF0000"/>
              </w:rPr>
            </w:pPr>
            <w:r w:rsidRPr="00BE210C">
              <w:rPr>
                <w:rFonts w:cs="Arial"/>
                <w:color w:val="FF0000"/>
              </w:rPr>
              <w:t>132kV</w:t>
            </w:r>
          </w:p>
        </w:tc>
        <w:tc>
          <w:tcPr>
            <w:tcW w:w="114" w:type="pct"/>
            <w:tcBorders>
              <w:top w:val="nil"/>
              <w:left w:val="nil"/>
              <w:bottom w:val="nil"/>
              <w:right w:val="nil"/>
            </w:tcBorders>
            <w:noWrap/>
            <w:vAlign w:val="bottom"/>
          </w:tcPr>
          <w:p w14:paraId="2F223BF5" w14:textId="77777777" w:rsidR="00E0410D" w:rsidRPr="00BE210C" w:rsidRDefault="00E0410D" w:rsidP="00BE1D94">
            <w:pPr>
              <w:rPr>
                <w:rFonts w:cs="Arial"/>
                <w:color w:val="FF0000"/>
              </w:rPr>
            </w:pPr>
          </w:p>
        </w:tc>
        <w:tc>
          <w:tcPr>
            <w:tcW w:w="588" w:type="pct"/>
            <w:tcBorders>
              <w:top w:val="nil"/>
              <w:left w:val="nil"/>
              <w:bottom w:val="nil"/>
              <w:right w:val="nil"/>
            </w:tcBorders>
            <w:noWrap/>
            <w:vAlign w:val="bottom"/>
          </w:tcPr>
          <w:p w14:paraId="4F62ED56" w14:textId="77777777" w:rsidR="00E0410D" w:rsidRPr="00BE210C" w:rsidRDefault="00E0410D" w:rsidP="00BE1D94">
            <w:pPr>
              <w:rPr>
                <w:rFonts w:cs="Arial"/>
                <w:color w:val="FF0000"/>
              </w:rPr>
            </w:pPr>
            <w:r w:rsidRPr="00BE210C">
              <w:rPr>
                <w:rFonts w:cs="Arial"/>
                <w:color w:val="FF0000"/>
              </w:rPr>
              <w:t>L7</w:t>
            </w:r>
          </w:p>
        </w:tc>
        <w:tc>
          <w:tcPr>
            <w:tcW w:w="916" w:type="pct"/>
            <w:tcBorders>
              <w:top w:val="nil"/>
              <w:left w:val="nil"/>
              <w:bottom w:val="nil"/>
              <w:right w:val="nil"/>
            </w:tcBorders>
            <w:noWrap/>
            <w:vAlign w:val="bottom"/>
          </w:tcPr>
          <w:p w14:paraId="2137D316" w14:textId="77777777" w:rsidR="00E0410D" w:rsidRPr="00BE210C" w:rsidRDefault="00E0410D" w:rsidP="00BE1D94">
            <w:pPr>
              <w:rPr>
                <w:rFonts w:cs="Arial"/>
                <w:color w:val="FF0000"/>
              </w:rPr>
            </w:pPr>
            <w:r w:rsidRPr="00BE210C">
              <w:rPr>
                <w:rFonts w:cs="Arial"/>
                <w:color w:val="FF0000"/>
              </w:rPr>
              <w:t>1 x 300mm AAAC</w:t>
            </w:r>
          </w:p>
        </w:tc>
        <w:tc>
          <w:tcPr>
            <w:tcW w:w="302" w:type="pct"/>
            <w:tcBorders>
              <w:top w:val="nil"/>
              <w:left w:val="nil"/>
              <w:bottom w:val="nil"/>
              <w:right w:val="nil"/>
            </w:tcBorders>
            <w:noWrap/>
            <w:vAlign w:val="bottom"/>
          </w:tcPr>
          <w:p w14:paraId="75A9BA79" w14:textId="77777777" w:rsidR="00E0410D" w:rsidRPr="00BE210C" w:rsidRDefault="00E0410D" w:rsidP="00BE1D94">
            <w:pPr>
              <w:rPr>
                <w:rFonts w:cs="Arial"/>
                <w:color w:val="FF0000"/>
              </w:rPr>
            </w:pPr>
            <w:r w:rsidRPr="00BE210C">
              <w:rPr>
                <w:rFonts w:cs="Arial"/>
                <w:color w:val="FF0000"/>
              </w:rPr>
              <w:t>75°C</w:t>
            </w:r>
          </w:p>
        </w:tc>
        <w:tc>
          <w:tcPr>
            <w:tcW w:w="420" w:type="pct"/>
            <w:tcBorders>
              <w:top w:val="nil"/>
              <w:left w:val="nil"/>
              <w:bottom w:val="nil"/>
              <w:right w:val="nil"/>
            </w:tcBorders>
            <w:noWrap/>
            <w:vAlign w:val="bottom"/>
          </w:tcPr>
          <w:p w14:paraId="0B6398BD" w14:textId="77777777" w:rsidR="00E0410D" w:rsidRPr="00BE210C" w:rsidRDefault="00E0410D" w:rsidP="00BE1D94">
            <w:pPr>
              <w:jc w:val="right"/>
              <w:rPr>
                <w:rFonts w:cs="Arial"/>
                <w:color w:val="FF0000"/>
              </w:rPr>
            </w:pPr>
            <w:r w:rsidRPr="00BE210C">
              <w:rPr>
                <w:rFonts w:cs="Arial"/>
                <w:color w:val="FF0000"/>
              </w:rPr>
              <w:t>482</w:t>
            </w:r>
          </w:p>
        </w:tc>
        <w:tc>
          <w:tcPr>
            <w:tcW w:w="359" w:type="pct"/>
            <w:tcBorders>
              <w:top w:val="nil"/>
              <w:left w:val="nil"/>
              <w:bottom w:val="nil"/>
              <w:right w:val="nil"/>
            </w:tcBorders>
            <w:noWrap/>
            <w:vAlign w:val="bottom"/>
          </w:tcPr>
          <w:p w14:paraId="06E749FA" w14:textId="77777777" w:rsidR="00E0410D" w:rsidRPr="00BE210C" w:rsidRDefault="00E0410D" w:rsidP="00BE1D94">
            <w:pPr>
              <w:rPr>
                <w:rFonts w:cs="Arial"/>
                <w:color w:val="FF0000"/>
              </w:rPr>
            </w:pPr>
          </w:p>
        </w:tc>
        <w:tc>
          <w:tcPr>
            <w:tcW w:w="459" w:type="pct"/>
            <w:tcBorders>
              <w:top w:val="nil"/>
              <w:left w:val="nil"/>
              <w:bottom w:val="nil"/>
              <w:right w:val="nil"/>
            </w:tcBorders>
            <w:noWrap/>
            <w:vAlign w:val="bottom"/>
          </w:tcPr>
          <w:p w14:paraId="720DC1F3" w14:textId="77777777" w:rsidR="00E0410D" w:rsidRPr="00BE210C" w:rsidRDefault="00E0410D" w:rsidP="00BE1D94">
            <w:pPr>
              <w:jc w:val="right"/>
              <w:rPr>
                <w:rFonts w:cs="Arial"/>
                <w:color w:val="FF0000"/>
              </w:rPr>
            </w:pPr>
            <w:r w:rsidRPr="00BE210C">
              <w:rPr>
                <w:rFonts w:cs="Arial"/>
                <w:color w:val="FF0000"/>
              </w:rPr>
              <w:t>£350</w:t>
            </w:r>
          </w:p>
        </w:tc>
        <w:tc>
          <w:tcPr>
            <w:tcW w:w="303" w:type="pct"/>
            <w:tcBorders>
              <w:top w:val="nil"/>
              <w:left w:val="nil"/>
              <w:bottom w:val="nil"/>
              <w:right w:val="nil"/>
            </w:tcBorders>
            <w:noWrap/>
            <w:vAlign w:val="bottom"/>
          </w:tcPr>
          <w:p w14:paraId="14D68815" w14:textId="77777777" w:rsidR="00E0410D" w:rsidRPr="00BE210C" w:rsidRDefault="00E0410D" w:rsidP="00BE1D94">
            <w:pPr>
              <w:rPr>
                <w:rFonts w:cs="Arial"/>
                <w:color w:val="FF0000"/>
              </w:rPr>
            </w:pPr>
          </w:p>
        </w:tc>
        <w:tc>
          <w:tcPr>
            <w:tcW w:w="405" w:type="pct"/>
            <w:tcBorders>
              <w:top w:val="nil"/>
              <w:left w:val="nil"/>
              <w:bottom w:val="nil"/>
              <w:right w:val="nil"/>
            </w:tcBorders>
            <w:noWrap/>
            <w:vAlign w:val="bottom"/>
          </w:tcPr>
          <w:p w14:paraId="052F4A66" w14:textId="77777777" w:rsidR="00E0410D" w:rsidRPr="00BE210C" w:rsidRDefault="00E0410D" w:rsidP="00BE1D94">
            <w:pPr>
              <w:jc w:val="right"/>
              <w:rPr>
                <w:rFonts w:cs="Arial"/>
                <w:color w:val="FF0000"/>
              </w:rPr>
            </w:pPr>
            <w:r w:rsidRPr="00BE210C">
              <w:rPr>
                <w:rFonts w:cs="Arial"/>
                <w:color w:val="FF0000"/>
              </w:rPr>
              <w:t>0</w:t>
            </w:r>
          </w:p>
        </w:tc>
        <w:tc>
          <w:tcPr>
            <w:tcW w:w="305" w:type="pct"/>
            <w:tcBorders>
              <w:top w:val="nil"/>
              <w:left w:val="nil"/>
              <w:bottom w:val="nil"/>
              <w:right w:val="nil"/>
            </w:tcBorders>
            <w:noWrap/>
            <w:vAlign w:val="bottom"/>
          </w:tcPr>
          <w:p w14:paraId="0245EA73" w14:textId="77777777" w:rsidR="00E0410D" w:rsidRPr="00BE210C" w:rsidRDefault="00E0410D" w:rsidP="00BE1D94">
            <w:pPr>
              <w:rPr>
                <w:rFonts w:cs="Arial"/>
                <w:color w:val="FF0000"/>
              </w:rPr>
            </w:pPr>
          </w:p>
        </w:tc>
        <w:tc>
          <w:tcPr>
            <w:tcW w:w="348" w:type="pct"/>
            <w:tcBorders>
              <w:top w:val="nil"/>
              <w:left w:val="nil"/>
              <w:bottom w:val="nil"/>
              <w:right w:val="nil"/>
            </w:tcBorders>
            <w:noWrap/>
            <w:vAlign w:val="bottom"/>
          </w:tcPr>
          <w:p w14:paraId="4F3FE484" w14:textId="77777777" w:rsidR="00E0410D" w:rsidRPr="00BE210C" w:rsidRDefault="00E0410D" w:rsidP="00BE1D94">
            <w:pPr>
              <w:rPr>
                <w:rFonts w:cs="Arial"/>
                <w:color w:val="FF0000"/>
              </w:rPr>
            </w:pPr>
          </w:p>
        </w:tc>
      </w:tr>
      <w:tr w:rsidR="00E0410D" w:rsidRPr="00BE210C" w14:paraId="611C1B74" w14:textId="77777777">
        <w:trPr>
          <w:trHeight w:val="255"/>
        </w:trPr>
        <w:tc>
          <w:tcPr>
            <w:tcW w:w="482" w:type="pct"/>
            <w:tcBorders>
              <w:top w:val="nil"/>
              <w:left w:val="nil"/>
              <w:bottom w:val="nil"/>
              <w:right w:val="nil"/>
            </w:tcBorders>
            <w:noWrap/>
            <w:vAlign w:val="bottom"/>
          </w:tcPr>
          <w:p w14:paraId="4DE2BB80" w14:textId="77777777" w:rsidR="00E0410D" w:rsidRPr="00BE210C" w:rsidRDefault="00E0410D" w:rsidP="00BE1D94">
            <w:pPr>
              <w:rPr>
                <w:rFonts w:cs="Arial"/>
                <w:color w:val="FF0000"/>
              </w:rPr>
            </w:pPr>
          </w:p>
        </w:tc>
        <w:tc>
          <w:tcPr>
            <w:tcW w:w="114" w:type="pct"/>
            <w:tcBorders>
              <w:top w:val="nil"/>
              <w:left w:val="nil"/>
              <w:bottom w:val="nil"/>
              <w:right w:val="nil"/>
            </w:tcBorders>
            <w:noWrap/>
            <w:vAlign w:val="bottom"/>
          </w:tcPr>
          <w:p w14:paraId="0E3FEFB3" w14:textId="77777777" w:rsidR="00E0410D" w:rsidRPr="00BE210C" w:rsidRDefault="00E0410D" w:rsidP="00BE1D94">
            <w:pPr>
              <w:rPr>
                <w:rFonts w:cs="Arial"/>
                <w:color w:val="FF0000"/>
              </w:rPr>
            </w:pPr>
          </w:p>
        </w:tc>
        <w:tc>
          <w:tcPr>
            <w:tcW w:w="588" w:type="pct"/>
            <w:tcBorders>
              <w:top w:val="nil"/>
              <w:left w:val="nil"/>
              <w:bottom w:val="nil"/>
              <w:right w:val="nil"/>
            </w:tcBorders>
            <w:noWrap/>
            <w:vAlign w:val="bottom"/>
          </w:tcPr>
          <w:p w14:paraId="45DB6378" w14:textId="77777777" w:rsidR="00E0410D" w:rsidRPr="00BE210C" w:rsidRDefault="00E0410D" w:rsidP="00BE1D94">
            <w:pPr>
              <w:rPr>
                <w:rFonts w:cs="Arial"/>
                <w:color w:val="FF0000"/>
              </w:rPr>
            </w:pPr>
          </w:p>
        </w:tc>
        <w:tc>
          <w:tcPr>
            <w:tcW w:w="916" w:type="pct"/>
            <w:tcBorders>
              <w:top w:val="nil"/>
              <w:left w:val="nil"/>
              <w:bottom w:val="nil"/>
              <w:right w:val="nil"/>
            </w:tcBorders>
            <w:noWrap/>
            <w:vAlign w:val="bottom"/>
          </w:tcPr>
          <w:p w14:paraId="0C83CA57" w14:textId="77777777" w:rsidR="00E0410D" w:rsidRPr="00BE210C" w:rsidRDefault="00E0410D" w:rsidP="00BE1D94">
            <w:pPr>
              <w:rPr>
                <w:rFonts w:cs="Arial"/>
                <w:color w:val="FF0000"/>
              </w:rPr>
            </w:pPr>
          </w:p>
        </w:tc>
        <w:tc>
          <w:tcPr>
            <w:tcW w:w="302" w:type="pct"/>
            <w:tcBorders>
              <w:top w:val="nil"/>
              <w:left w:val="nil"/>
              <w:bottom w:val="nil"/>
              <w:right w:val="nil"/>
            </w:tcBorders>
            <w:noWrap/>
            <w:vAlign w:val="bottom"/>
          </w:tcPr>
          <w:p w14:paraId="36F6139E" w14:textId="77777777" w:rsidR="00E0410D" w:rsidRPr="00BE210C" w:rsidRDefault="00E0410D" w:rsidP="00BE1D94">
            <w:pPr>
              <w:rPr>
                <w:rFonts w:cs="Arial"/>
                <w:color w:val="FF0000"/>
              </w:rPr>
            </w:pPr>
          </w:p>
        </w:tc>
        <w:tc>
          <w:tcPr>
            <w:tcW w:w="420" w:type="pct"/>
            <w:tcBorders>
              <w:top w:val="nil"/>
              <w:left w:val="nil"/>
              <w:bottom w:val="nil"/>
              <w:right w:val="nil"/>
            </w:tcBorders>
            <w:noWrap/>
            <w:vAlign w:val="bottom"/>
          </w:tcPr>
          <w:p w14:paraId="195B6E17" w14:textId="77777777" w:rsidR="00E0410D" w:rsidRPr="00BE210C" w:rsidRDefault="00E0410D" w:rsidP="00BE1D94">
            <w:pPr>
              <w:rPr>
                <w:rFonts w:cs="Arial"/>
                <w:color w:val="FF0000"/>
              </w:rPr>
            </w:pPr>
          </w:p>
        </w:tc>
        <w:tc>
          <w:tcPr>
            <w:tcW w:w="359" w:type="pct"/>
            <w:tcBorders>
              <w:top w:val="nil"/>
              <w:left w:val="nil"/>
              <w:bottom w:val="nil"/>
              <w:right w:val="nil"/>
            </w:tcBorders>
            <w:noWrap/>
            <w:vAlign w:val="bottom"/>
          </w:tcPr>
          <w:p w14:paraId="639B2C17" w14:textId="77777777" w:rsidR="00E0410D" w:rsidRPr="00BE210C" w:rsidRDefault="00E0410D" w:rsidP="00BE1D94">
            <w:pPr>
              <w:rPr>
                <w:rFonts w:cs="Arial"/>
                <w:color w:val="FF0000"/>
              </w:rPr>
            </w:pPr>
          </w:p>
        </w:tc>
        <w:tc>
          <w:tcPr>
            <w:tcW w:w="459" w:type="pct"/>
            <w:tcBorders>
              <w:top w:val="nil"/>
              <w:left w:val="nil"/>
              <w:bottom w:val="nil"/>
              <w:right w:val="nil"/>
            </w:tcBorders>
            <w:noWrap/>
            <w:vAlign w:val="bottom"/>
          </w:tcPr>
          <w:p w14:paraId="52F74FFC" w14:textId="77777777" w:rsidR="00E0410D" w:rsidRPr="00BE210C" w:rsidRDefault="00E0410D" w:rsidP="00BE1D94">
            <w:pPr>
              <w:rPr>
                <w:rFonts w:cs="Arial"/>
                <w:color w:val="FF0000"/>
              </w:rPr>
            </w:pPr>
          </w:p>
        </w:tc>
        <w:tc>
          <w:tcPr>
            <w:tcW w:w="303" w:type="pct"/>
            <w:tcBorders>
              <w:top w:val="nil"/>
              <w:left w:val="nil"/>
              <w:bottom w:val="nil"/>
              <w:right w:val="nil"/>
            </w:tcBorders>
            <w:noWrap/>
            <w:vAlign w:val="bottom"/>
          </w:tcPr>
          <w:p w14:paraId="74C46A62" w14:textId="77777777" w:rsidR="00E0410D" w:rsidRPr="00BE210C" w:rsidRDefault="00E0410D" w:rsidP="00BE1D94">
            <w:pPr>
              <w:rPr>
                <w:rFonts w:cs="Arial"/>
                <w:color w:val="FF0000"/>
              </w:rPr>
            </w:pPr>
          </w:p>
        </w:tc>
        <w:tc>
          <w:tcPr>
            <w:tcW w:w="405" w:type="pct"/>
            <w:tcBorders>
              <w:top w:val="nil"/>
              <w:left w:val="nil"/>
              <w:bottom w:val="nil"/>
              <w:right w:val="nil"/>
            </w:tcBorders>
            <w:noWrap/>
            <w:vAlign w:val="bottom"/>
          </w:tcPr>
          <w:p w14:paraId="2E322AC3" w14:textId="77777777" w:rsidR="00E0410D" w:rsidRPr="00BE210C" w:rsidRDefault="00E0410D" w:rsidP="00BE1D94">
            <w:pPr>
              <w:rPr>
                <w:rFonts w:cs="Arial"/>
                <w:color w:val="FF0000"/>
              </w:rPr>
            </w:pPr>
          </w:p>
        </w:tc>
        <w:tc>
          <w:tcPr>
            <w:tcW w:w="305" w:type="pct"/>
            <w:tcBorders>
              <w:top w:val="nil"/>
              <w:left w:val="nil"/>
              <w:bottom w:val="nil"/>
              <w:right w:val="nil"/>
            </w:tcBorders>
            <w:noWrap/>
            <w:vAlign w:val="bottom"/>
          </w:tcPr>
          <w:p w14:paraId="559F49BD" w14:textId="77777777" w:rsidR="00E0410D" w:rsidRPr="00BE210C" w:rsidRDefault="00E0410D" w:rsidP="00BE1D94">
            <w:pPr>
              <w:rPr>
                <w:rFonts w:cs="Arial"/>
                <w:color w:val="FF0000"/>
              </w:rPr>
            </w:pPr>
          </w:p>
        </w:tc>
        <w:tc>
          <w:tcPr>
            <w:tcW w:w="348" w:type="pct"/>
            <w:tcBorders>
              <w:top w:val="nil"/>
              <w:left w:val="nil"/>
              <w:bottom w:val="nil"/>
              <w:right w:val="nil"/>
            </w:tcBorders>
            <w:noWrap/>
            <w:vAlign w:val="bottom"/>
          </w:tcPr>
          <w:p w14:paraId="5ADCBBC3" w14:textId="77777777" w:rsidR="00E0410D" w:rsidRPr="00BE210C" w:rsidRDefault="00E0410D" w:rsidP="00BE1D94">
            <w:pPr>
              <w:rPr>
                <w:rFonts w:cs="Arial"/>
                <w:color w:val="FF0000"/>
              </w:rPr>
            </w:pPr>
          </w:p>
        </w:tc>
      </w:tr>
    </w:tbl>
    <w:p w14:paraId="0E561566" w14:textId="77777777" w:rsidR="00E0410D" w:rsidRPr="00BE210C" w:rsidRDefault="00E0410D"/>
    <w:p w14:paraId="177F9EE2" w14:textId="77777777" w:rsidR="00E0410D" w:rsidRPr="00BE210C" w:rsidRDefault="00E0410D">
      <w:pPr>
        <w:rPr>
          <w:b/>
        </w:rPr>
      </w:pPr>
      <w:r w:rsidRPr="00BE210C">
        <w:rPr>
          <w:b/>
        </w:rPr>
        <w:t>Assumptions</w:t>
      </w:r>
    </w:p>
    <w:p w14:paraId="15FEF9C1" w14:textId="77777777" w:rsidR="00E0410D" w:rsidRPr="00BE210C" w:rsidRDefault="00E0410D"/>
    <w:p w14:paraId="71C016AF" w14:textId="77777777" w:rsidR="00E0410D" w:rsidRPr="00BE210C" w:rsidRDefault="00E0410D" w:rsidP="00E0410D">
      <w:pPr>
        <w:numPr>
          <w:ilvl w:val="0"/>
          <w:numId w:val="33"/>
        </w:numPr>
        <w:spacing w:after="0"/>
        <w:rPr>
          <w:rFonts w:cs="Arial"/>
        </w:rPr>
      </w:pPr>
      <w:r w:rsidRPr="00BE210C">
        <w:rPr>
          <w:rFonts w:cs="Arial"/>
        </w:rPr>
        <w:t>Costs are estimated costs per km of new overhead lines assuming a normal route of 30km or more in length with 70 percent of towers of the suspension type</w:t>
      </w:r>
    </w:p>
    <w:p w14:paraId="713332E7" w14:textId="71BA6FEC" w:rsidR="00E0410D" w:rsidRPr="00BE210C" w:rsidRDefault="00E0410D" w:rsidP="00E0410D">
      <w:pPr>
        <w:numPr>
          <w:ilvl w:val="0"/>
          <w:numId w:val="33"/>
        </w:numPr>
        <w:tabs>
          <w:tab w:val="left" w:pos="1199"/>
          <w:tab w:val="left" w:pos="9048"/>
          <w:tab w:val="left" w:pos="9802"/>
          <w:tab w:val="left" w:pos="10808"/>
          <w:tab w:val="left" w:pos="11565"/>
          <w:tab w:val="left" w:pos="12430"/>
          <w:tab w:val="left" w:pos="13187"/>
        </w:tabs>
        <w:spacing w:after="0"/>
        <w:rPr>
          <w:rFonts w:cs="Arial"/>
        </w:rPr>
      </w:pPr>
      <w:r w:rsidRPr="00BE210C">
        <w:rPr>
          <w:rFonts w:cs="Arial"/>
        </w:rPr>
        <w:t>Rating is as per TGN26, winter post-fault.  Note it is ROUTE, i</w:t>
      </w:r>
      <w:r w:rsidR="00AC71B7">
        <w:rPr>
          <w:rFonts w:cs="Arial"/>
        </w:rPr>
        <w:t>.</w:t>
      </w:r>
      <w:r w:rsidRPr="00BE210C">
        <w:rPr>
          <w:rFonts w:cs="Arial"/>
        </w:rPr>
        <w:t>e</w:t>
      </w:r>
      <w:r w:rsidR="00AC71B7">
        <w:rPr>
          <w:rFonts w:cs="Arial"/>
        </w:rPr>
        <w:t>.</w:t>
      </w:r>
      <w:r w:rsidRPr="00BE210C">
        <w:rPr>
          <w:rFonts w:cs="Arial"/>
        </w:rPr>
        <w:t xml:space="preserve"> 2* circuit rating.</w:t>
      </w:r>
    </w:p>
    <w:p w14:paraId="5434C785" w14:textId="77777777" w:rsidR="00E0410D" w:rsidRPr="00BE210C" w:rsidRDefault="00E0410D" w:rsidP="00E0410D">
      <w:pPr>
        <w:numPr>
          <w:ilvl w:val="0"/>
          <w:numId w:val="33"/>
        </w:numPr>
        <w:tabs>
          <w:tab w:val="left" w:pos="1199"/>
          <w:tab w:val="left" w:pos="9048"/>
          <w:tab w:val="left" w:pos="9802"/>
          <w:tab w:val="left" w:pos="10808"/>
          <w:tab w:val="left" w:pos="11565"/>
          <w:tab w:val="left" w:pos="12430"/>
          <w:tab w:val="left" w:pos="13187"/>
        </w:tabs>
        <w:spacing w:after="0"/>
        <w:rPr>
          <w:rFonts w:cs="Arial"/>
        </w:rPr>
      </w:pPr>
      <w:r w:rsidRPr="00BE210C">
        <w:rPr>
          <w:rFonts w:cs="Arial"/>
        </w:rPr>
        <w:t>Assume no road, motorway, dual carriageway, railway, powerline or canal crossings.</w:t>
      </w:r>
    </w:p>
    <w:p w14:paraId="07D7200C" w14:textId="77777777" w:rsidR="00E0410D" w:rsidRPr="00BE210C" w:rsidRDefault="00E0410D" w:rsidP="00E0410D">
      <w:pPr>
        <w:numPr>
          <w:ilvl w:val="0"/>
          <w:numId w:val="33"/>
        </w:numPr>
        <w:tabs>
          <w:tab w:val="left" w:pos="1199"/>
          <w:tab w:val="left" w:pos="5972"/>
          <w:tab w:val="left" w:pos="7015"/>
          <w:tab w:val="left" w:pos="7908"/>
          <w:tab w:val="left" w:pos="9048"/>
          <w:tab w:val="left" w:pos="9802"/>
          <w:tab w:val="left" w:pos="10808"/>
          <w:tab w:val="left" w:pos="11565"/>
          <w:tab w:val="left" w:pos="12430"/>
          <w:tab w:val="left" w:pos="13187"/>
        </w:tabs>
        <w:spacing w:after="0"/>
        <w:rPr>
          <w:rFonts w:cs="Arial"/>
        </w:rPr>
      </w:pPr>
      <w:r w:rsidRPr="00BE210C">
        <w:rPr>
          <w:rFonts w:cs="Arial"/>
        </w:rPr>
        <w:t>Assume no requirement for extra height towers.</w:t>
      </w:r>
    </w:p>
    <w:p w14:paraId="62F520F5" w14:textId="77777777" w:rsidR="00E0410D" w:rsidRPr="00BE210C" w:rsidRDefault="00E0410D" w:rsidP="00E0410D">
      <w:pPr>
        <w:numPr>
          <w:ilvl w:val="0"/>
          <w:numId w:val="33"/>
        </w:numPr>
        <w:tabs>
          <w:tab w:val="left" w:pos="1199"/>
          <w:tab w:val="left" w:pos="3135"/>
          <w:tab w:val="left" w:pos="5221"/>
          <w:tab w:val="left" w:pos="5972"/>
          <w:tab w:val="left" w:pos="7015"/>
          <w:tab w:val="left" w:pos="7908"/>
          <w:tab w:val="left" w:pos="9048"/>
          <w:tab w:val="left" w:pos="9802"/>
          <w:tab w:val="left" w:pos="10808"/>
          <w:tab w:val="left" w:pos="11565"/>
          <w:tab w:val="left" w:pos="12430"/>
          <w:tab w:val="left" w:pos="13187"/>
        </w:tabs>
        <w:spacing w:after="0"/>
        <w:rPr>
          <w:rFonts w:cs="Arial"/>
        </w:rPr>
      </w:pPr>
      <w:r w:rsidRPr="00BE210C">
        <w:rPr>
          <w:rFonts w:cs="Arial"/>
        </w:rPr>
        <w:t>Exclude land costs</w:t>
      </w:r>
    </w:p>
    <w:p w14:paraId="70FE4479" w14:textId="77777777" w:rsidR="00E0410D" w:rsidRDefault="00E0410D" w:rsidP="00E0410D">
      <w:pPr>
        <w:numPr>
          <w:ilvl w:val="0"/>
          <w:numId w:val="33"/>
        </w:numPr>
        <w:tabs>
          <w:tab w:val="left" w:pos="1199"/>
          <w:tab w:val="left" w:pos="3135"/>
          <w:tab w:val="left" w:pos="5221"/>
          <w:tab w:val="left" w:pos="5972"/>
          <w:tab w:val="left" w:pos="7015"/>
          <w:tab w:val="left" w:pos="7908"/>
          <w:tab w:val="left" w:pos="9048"/>
          <w:tab w:val="left" w:pos="9802"/>
          <w:tab w:val="left" w:pos="10808"/>
          <w:tab w:val="left" w:pos="11565"/>
          <w:tab w:val="left" w:pos="12430"/>
          <w:tab w:val="left" w:pos="13187"/>
        </w:tabs>
        <w:spacing w:after="0"/>
        <w:rPr>
          <w:rFonts w:cs="Arial"/>
        </w:rPr>
      </w:pPr>
      <w:r w:rsidRPr="00BE210C">
        <w:rPr>
          <w:rFonts w:cs="Arial"/>
        </w:rPr>
        <w:t>Exclude bay costs</w:t>
      </w:r>
    </w:p>
    <w:p w14:paraId="6595BE41" w14:textId="77777777" w:rsidR="00E0410D" w:rsidRDefault="00E0410D" w:rsidP="00BE1D94">
      <w:pPr>
        <w:tabs>
          <w:tab w:val="left" w:pos="1199"/>
          <w:tab w:val="left" w:pos="3135"/>
          <w:tab w:val="left" w:pos="5221"/>
          <w:tab w:val="left" w:pos="5972"/>
          <w:tab w:val="left" w:pos="7015"/>
          <w:tab w:val="left" w:pos="7908"/>
          <w:tab w:val="left" w:pos="9048"/>
          <w:tab w:val="left" w:pos="9802"/>
          <w:tab w:val="left" w:pos="10808"/>
          <w:tab w:val="left" w:pos="11565"/>
          <w:tab w:val="left" w:pos="12430"/>
          <w:tab w:val="left" w:pos="13187"/>
        </w:tabs>
        <w:rPr>
          <w:rFonts w:cs="Arial"/>
        </w:rPr>
      </w:pPr>
    </w:p>
    <w:p w14:paraId="3CB0BDD2" w14:textId="77777777" w:rsidR="00E0410D" w:rsidRPr="00BE210C" w:rsidRDefault="00E0410D" w:rsidP="00BE1D94">
      <w:pPr>
        <w:tabs>
          <w:tab w:val="left" w:pos="1199"/>
          <w:tab w:val="left" w:pos="3135"/>
          <w:tab w:val="left" w:pos="5221"/>
          <w:tab w:val="left" w:pos="5972"/>
          <w:tab w:val="left" w:pos="7015"/>
          <w:tab w:val="left" w:pos="7908"/>
          <w:tab w:val="left" w:pos="9048"/>
          <w:tab w:val="left" w:pos="9802"/>
          <w:tab w:val="left" w:pos="10808"/>
          <w:tab w:val="left" w:pos="11565"/>
          <w:tab w:val="left" w:pos="12430"/>
          <w:tab w:val="left" w:pos="13187"/>
        </w:tabs>
        <w:rPr>
          <w:rFonts w:cs="Arial"/>
        </w:rPr>
      </w:pPr>
      <w:r w:rsidRPr="00DB195B">
        <w:rPr>
          <w:b/>
        </w:rPr>
        <w:t>Note</w:t>
      </w:r>
      <w:r>
        <w:rPr>
          <w:rFonts w:cs="Arial"/>
        </w:rPr>
        <w:t>: Data is example data</w:t>
      </w:r>
      <w:r>
        <w:rPr>
          <w:rFonts w:cs="Arial"/>
        </w:rPr>
        <w:br w:type="page"/>
      </w:r>
    </w:p>
    <w:tbl>
      <w:tblPr>
        <w:tblW w:w="14599" w:type="dxa"/>
        <w:tblInd w:w="89" w:type="dxa"/>
        <w:tblLook w:val="0000" w:firstRow="0" w:lastRow="0" w:firstColumn="0" w:lastColumn="0" w:noHBand="0" w:noVBand="0"/>
      </w:tblPr>
      <w:tblGrid>
        <w:gridCol w:w="1171"/>
        <w:gridCol w:w="272"/>
        <w:gridCol w:w="3718"/>
        <w:gridCol w:w="438"/>
        <w:gridCol w:w="1080"/>
        <w:gridCol w:w="720"/>
        <w:gridCol w:w="1260"/>
        <w:gridCol w:w="540"/>
        <w:gridCol w:w="1440"/>
        <w:gridCol w:w="540"/>
        <w:gridCol w:w="1620"/>
        <w:gridCol w:w="540"/>
        <w:gridCol w:w="1260"/>
      </w:tblGrid>
      <w:tr w:rsidR="00E0410D" w:rsidRPr="00BE210C" w14:paraId="73C9DEAE" w14:textId="77777777">
        <w:trPr>
          <w:trHeight w:val="360"/>
        </w:trPr>
        <w:tc>
          <w:tcPr>
            <w:tcW w:w="5161" w:type="dxa"/>
            <w:gridSpan w:val="3"/>
            <w:tcBorders>
              <w:top w:val="nil"/>
              <w:left w:val="nil"/>
              <w:bottom w:val="nil"/>
              <w:right w:val="nil"/>
            </w:tcBorders>
            <w:noWrap/>
            <w:vAlign w:val="bottom"/>
          </w:tcPr>
          <w:p w14:paraId="636F04F1" w14:textId="77777777" w:rsidR="00E0410D" w:rsidRPr="00BE210C" w:rsidRDefault="00E0410D" w:rsidP="00BE1D94">
            <w:pPr>
              <w:rPr>
                <w:rFonts w:cs="Arial"/>
                <w:b/>
                <w:bCs/>
                <w:sz w:val="28"/>
                <w:szCs w:val="28"/>
              </w:rPr>
            </w:pPr>
            <w:r w:rsidRPr="00BE210C">
              <w:rPr>
                <w:rFonts w:cs="Arial"/>
                <w:b/>
                <w:bCs/>
                <w:sz w:val="28"/>
                <w:szCs w:val="28"/>
              </w:rPr>
              <w:lastRenderedPageBreak/>
              <w:t>Expansion Constants CABLE</w:t>
            </w:r>
          </w:p>
        </w:tc>
        <w:tc>
          <w:tcPr>
            <w:tcW w:w="438" w:type="dxa"/>
            <w:tcBorders>
              <w:top w:val="nil"/>
              <w:left w:val="nil"/>
              <w:bottom w:val="nil"/>
              <w:right w:val="nil"/>
            </w:tcBorders>
            <w:noWrap/>
            <w:vAlign w:val="bottom"/>
          </w:tcPr>
          <w:p w14:paraId="351D81B8" w14:textId="77777777" w:rsidR="00E0410D" w:rsidRPr="00BE210C" w:rsidRDefault="00E0410D" w:rsidP="00BE1D94">
            <w:pPr>
              <w:rPr>
                <w:rFonts w:cs="Arial"/>
              </w:rPr>
            </w:pPr>
          </w:p>
        </w:tc>
        <w:tc>
          <w:tcPr>
            <w:tcW w:w="1080" w:type="dxa"/>
            <w:tcBorders>
              <w:top w:val="nil"/>
              <w:left w:val="nil"/>
              <w:bottom w:val="nil"/>
              <w:right w:val="nil"/>
            </w:tcBorders>
            <w:noWrap/>
            <w:vAlign w:val="bottom"/>
          </w:tcPr>
          <w:p w14:paraId="48064676" w14:textId="77777777" w:rsidR="00E0410D" w:rsidRPr="00BE210C" w:rsidRDefault="00E0410D" w:rsidP="00BE1D94">
            <w:pPr>
              <w:rPr>
                <w:rFonts w:cs="Arial"/>
              </w:rPr>
            </w:pPr>
          </w:p>
        </w:tc>
        <w:tc>
          <w:tcPr>
            <w:tcW w:w="720" w:type="dxa"/>
            <w:tcBorders>
              <w:top w:val="nil"/>
              <w:left w:val="nil"/>
              <w:bottom w:val="nil"/>
              <w:right w:val="nil"/>
            </w:tcBorders>
            <w:noWrap/>
            <w:vAlign w:val="bottom"/>
          </w:tcPr>
          <w:p w14:paraId="33C9F5CF" w14:textId="77777777" w:rsidR="00E0410D" w:rsidRPr="00BE210C" w:rsidRDefault="00E0410D" w:rsidP="00BE1D94">
            <w:pPr>
              <w:rPr>
                <w:rFonts w:cs="Arial"/>
              </w:rPr>
            </w:pPr>
          </w:p>
        </w:tc>
        <w:tc>
          <w:tcPr>
            <w:tcW w:w="1260" w:type="dxa"/>
            <w:tcBorders>
              <w:top w:val="nil"/>
              <w:left w:val="nil"/>
              <w:bottom w:val="nil"/>
              <w:right w:val="nil"/>
            </w:tcBorders>
            <w:noWrap/>
            <w:vAlign w:val="bottom"/>
          </w:tcPr>
          <w:p w14:paraId="65E7D0FA" w14:textId="77777777" w:rsidR="00E0410D" w:rsidRPr="00BE210C" w:rsidRDefault="00E0410D" w:rsidP="00BE1D94">
            <w:pPr>
              <w:rPr>
                <w:rFonts w:cs="Arial"/>
              </w:rPr>
            </w:pPr>
          </w:p>
        </w:tc>
        <w:tc>
          <w:tcPr>
            <w:tcW w:w="540" w:type="dxa"/>
            <w:tcBorders>
              <w:top w:val="nil"/>
              <w:left w:val="nil"/>
              <w:bottom w:val="nil"/>
              <w:right w:val="nil"/>
            </w:tcBorders>
            <w:noWrap/>
            <w:vAlign w:val="bottom"/>
          </w:tcPr>
          <w:p w14:paraId="0948EB4E" w14:textId="77777777" w:rsidR="00E0410D" w:rsidRPr="00BE210C" w:rsidRDefault="00E0410D" w:rsidP="00BE1D94">
            <w:pPr>
              <w:rPr>
                <w:rFonts w:cs="Arial"/>
              </w:rPr>
            </w:pPr>
          </w:p>
        </w:tc>
        <w:tc>
          <w:tcPr>
            <w:tcW w:w="1440" w:type="dxa"/>
            <w:tcBorders>
              <w:top w:val="nil"/>
              <w:left w:val="nil"/>
              <w:bottom w:val="nil"/>
              <w:right w:val="nil"/>
            </w:tcBorders>
            <w:noWrap/>
            <w:vAlign w:val="bottom"/>
          </w:tcPr>
          <w:p w14:paraId="4D77B2B4" w14:textId="77777777" w:rsidR="00E0410D" w:rsidRPr="00BE210C" w:rsidRDefault="00E0410D" w:rsidP="00BE1D94">
            <w:pPr>
              <w:rPr>
                <w:rFonts w:cs="Arial"/>
              </w:rPr>
            </w:pPr>
          </w:p>
        </w:tc>
        <w:tc>
          <w:tcPr>
            <w:tcW w:w="540" w:type="dxa"/>
            <w:tcBorders>
              <w:top w:val="nil"/>
              <w:left w:val="nil"/>
              <w:bottom w:val="nil"/>
              <w:right w:val="nil"/>
            </w:tcBorders>
            <w:noWrap/>
            <w:vAlign w:val="bottom"/>
          </w:tcPr>
          <w:p w14:paraId="040F730B" w14:textId="77777777" w:rsidR="00E0410D" w:rsidRPr="00BE210C" w:rsidRDefault="00E0410D" w:rsidP="00BE1D94">
            <w:pPr>
              <w:rPr>
                <w:rFonts w:cs="Arial"/>
              </w:rPr>
            </w:pPr>
          </w:p>
        </w:tc>
        <w:tc>
          <w:tcPr>
            <w:tcW w:w="1620" w:type="dxa"/>
            <w:tcBorders>
              <w:top w:val="nil"/>
              <w:left w:val="nil"/>
              <w:bottom w:val="nil"/>
              <w:right w:val="nil"/>
            </w:tcBorders>
            <w:noWrap/>
            <w:vAlign w:val="bottom"/>
          </w:tcPr>
          <w:p w14:paraId="5FBD23B1" w14:textId="77777777" w:rsidR="00E0410D" w:rsidRPr="00BE210C" w:rsidRDefault="00E0410D" w:rsidP="00BE1D94">
            <w:pPr>
              <w:rPr>
                <w:rFonts w:cs="Arial"/>
              </w:rPr>
            </w:pPr>
          </w:p>
        </w:tc>
        <w:tc>
          <w:tcPr>
            <w:tcW w:w="540" w:type="dxa"/>
            <w:tcBorders>
              <w:top w:val="nil"/>
              <w:left w:val="nil"/>
              <w:bottom w:val="nil"/>
              <w:right w:val="nil"/>
            </w:tcBorders>
            <w:noWrap/>
            <w:vAlign w:val="bottom"/>
          </w:tcPr>
          <w:p w14:paraId="760F2E11" w14:textId="77777777" w:rsidR="00E0410D" w:rsidRPr="00BE210C" w:rsidRDefault="00E0410D" w:rsidP="00BE1D94">
            <w:pPr>
              <w:rPr>
                <w:rFonts w:cs="Arial"/>
              </w:rPr>
            </w:pPr>
          </w:p>
        </w:tc>
        <w:tc>
          <w:tcPr>
            <w:tcW w:w="1260" w:type="dxa"/>
            <w:tcBorders>
              <w:top w:val="nil"/>
              <w:left w:val="nil"/>
              <w:bottom w:val="nil"/>
              <w:right w:val="nil"/>
            </w:tcBorders>
            <w:noWrap/>
            <w:vAlign w:val="bottom"/>
          </w:tcPr>
          <w:p w14:paraId="3F672A2D" w14:textId="77777777" w:rsidR="00E0410D" w:rsidRPr="00BE210C" w:rsidRDefault="00E0410D" w:rsidP="00BE1D94">
            <w:pPr>
              <w:rPr>
                <w:rFonts w:cs="Arial"/>
              </w:rPr>
            </w:pPr>
          </w:p>
        </w:tc>
      </w:tr>
      <w:tr w:rsidR="00E0410D" w:rsidRPr="00BE210C" w14:paraId="14FA9EFD" w14:textId="77777777">
        <w:trPr>
          <w:trHeight w:val="255"/>
        </w:trPr>
        <w:tc>
          <w:tcPr>
            <w:tcW w:w="1171" w:type="dxa"/>
            <w:tcBorders>
              <w:top w:val="nil"/>
              <w:left w:val="nil"/>
              <w:bottom w:val="nil"/>
              <w:right w:val="nil"/>
            </w:tcBorders>
            <w:noWrap/>
            <w:vAlign w:val="bottom"/>
          </w:tcPr>
          <w:p w14:paraId="2270AD5A" w14:textId="77777777" w:rsidR="00E0410D" w:rsidRPr="00BE210C" w:rsidRDefault="00E0410D" w:rsidP="00BE1D94">
            <w:pPr>
              <w:rPr>
                <w:rFonts w:cs="Arial"/>
              </w:rPr>
            </w:pPr>
          </w:p>
        </w:tc>
        <w:tc>
          <w:tcPr>
            <w:tcW w:w="272" w:type="dxa"/>
            <w:tcBorders>
              <w:top w:val="nil"/>
              <w:left w:val="nil"/>
              <w:bottom w:val="nil"/>
              <w:right w:val="nil"/>
            </w:tcBorders>
            <w:noWrap/>
            <w:vAlign w:val="bottom"/>
          </w:tcPr>
          <w:p w14:paraId="57B71E26" w14:textId="77777777" w:rsidR="00E0410D" w:rsidRPr="00BE210C" w:rsidRDefault="00E0410D" w:rsidP="00BE1D94">
            <w:pPr>
              <w:rPr>
                <w:rFonts w:cs="Arial"/>
              </w:rPr>
            </w:pPr>
          </w:p>
        </w:tc>
        <w:tc>
          <w:tcPr>
            <w:tcW w:w="3718" w:type="dxa"/>
            <w:tcBorders>
              <w:top w:val="nil"/>
              <w:left w:val="nil"/>
              <w:bottom w:val="nil"/>
              <w:right w:val="nil"/>
            </w:tcBorders>
            <w:noWrap/>
            <w:vAlign w:val="bottom"/>
          </w:tcPr>
          <w:p w14:paraId="270C8A72" w14:textId="77777777" w:rsidR="00E0410D" w:rsidRPr="00BE210C" w:rsidRDefault="00E0410D" w:rsidP="00BE1D94">
            <w:pPr>
              <w:rPr>
                <w:rFonts w:cs="Arial"/>
              </w:rPr>
            </w:pPr>
          </w:p>
        </w:tc>
        <w:tc>
          <w:tcPr>
            <w:tcW w:w="438" w:type="dxa"/>
            <w:tcBorders>
              <w:top w:val="nil"/>
              <w:left w:val="nil"/>
              <w:bottom w:val="nil"/>
              <w:right w:val="nil"/>
            </w:tcBorders>
            <w:noWrap/>
            <w:vAlign w:val="bottom"/>
          </w:tcPr>
          <w:p w14:paraId="27280DCF" w14:textId="77777777" w:rsidR="00E0410D" w:rsidRPr="00BE210C" w:rsidRDefault="00E0410D" w:rsidP="00BE1D94">
            <w:pPr>
              <w:rPr>
                <w:rFonts w:cs="Arial"/>
              </w:rPr>
            </w:pPr>
          </w:p>
        </w:tc>
        <w:tc>
          <w:tcPr>
            <w:tcW w:w="1080" w:type="dxa"/>
            <w:tcBorders>
              <w:top w:val="nil"/>
              <w:left w:val="nil"/>
              <w:bottom w:val="nil"/>
              <w:right w:val="nil"/>
            </w:tcBorders>
            <w:noWrap/>
            <w:vAlign w:val="bottom"/>
          </w:tcPr>
          <w:p w14:paraId="46A6823C" w14:textId="77777777" w:rsidR="00E0410D" w:rsidRPr="00BE210C" w:rsidRDefault="00E0410D" w:rsidP="00BE1D94">
            <w:pPr>
              <w:rPr>
                <w:rFonts w:cs="Arial"/>
              </w:rPr>
            </w:pPr>
          </w:p>
        </w:tc>
        <w:tc>
          <w:tcPr>
            <w:tcW w:w="720" w:type="dxa"/>
            <w:tcBorders>
              <w:top w:val="nil"/>
              <w:left w:val="nil"/>
              <w:bottom w:val="nil"/>
              <w:right w:val="nil"/>
            </w:tcBorders>
            <w:noWrap/>
            <w:vAlign w:val="bottom"/>
          </w:tcPr>
          <w:p w14:paraId="7CDF0EEF" w14:textId="77777777" w:rsidR="00E0410D" w:rsidRPr="00BE210C" w:rsidRDefault="00E0410D" w:rsidP="00BE1D94">
            <w:pPr>
              <w:rPr>
                <w:rFonts w:cs="Arial"/>
              </w:rPr>
            </w:pPr>
          </w:p>
        </w:tc>
        <w:tc>
          <w:tcPr>
            <w:tcW w:w="1260" w:type="dxa"/>
            <w:tcBorders>
              <w:top w:val="nil"/>
              <w:left w:val="nil"/>
              <w:bottom w:val="nil"/>
              <w:right w:val="nil"/>
            </w:tcBorders>
            <w:noWrap/>
            <w:vAlign w:val="bottom"/>
          </w:tcPr>
          <w:p w14:paraId="144CF08C" w14:textId="77777777" w:rsidR="00E0410D" w:rsidRPr="00BE210C" w:rsidRDefault="00E0410D" w:rsidP="00BE1D94">
            <w:pPr>
              <w:rPr>
                <w:rFonts w:cs="Arial"/>
              </w:rPr>
            </w:pPr>
          </w:p>
        </w:tc>
        <w:tc>
          <w:tcPr>
            <w:tcW w:w="540" w:type="dxa"/>
            <w:tcBorders>
              <w:top w:val="nil"/>
              <w:left w:val="nil"/>
              <w:bottom w:val="nil"/>
              <w:right w:val="nil"/>
            </w:tcBorders>
            <w:noWrap/>
            <w:vAlign w:val="bottom"/>
          </w:tcPr>
          <w:p w14:paraId="66B4D8F0" w14:textId="77777777" w:rsidR="00E0410D" w:rsidRPr="00BE210C" w:rsidRDefault="00E0410D" w:rsidP="00BE1D94">
            <w:pPr>
              <w:rPr>
                <w:rFonts w:cs="Arial"/>
              </w:rPr>
            </w:pPr>
          </w:p>
        </w:tc>
        <w:tc>
          <w:tcPr>
            <w:tcW w:w="1440" w:type="dxa"/>
            <w:tcBorders>
              <w:top w:val="nil"/>
              <w:left w:val="nil"/>
              <w:bottom w:val="nil"/>
              <w:right w:val="nil"/>
            </w:tcBorders>
            <w:noWrap/>
            <w:vAlign w:val="bottom"/>
          </w:tcPr>
          <w:p w14:paraId="42F3643A" w14:textId="77777777" w:rsidR="00E0410D" w:rsidRPr="00BE210C" w:rsidRDefault="00E0410D" w:rsidP="00BE1D94">
            <w:pPr>
              <w:rPr>
                <w:rFonts w:cs="Arial"/>
              </w:rPr>
            </w:pPr>
          </w:p>
        </w:tc>
        <w:tc>
          <w:tcPr>
            <w:tcW w:w="540" w:type="dxa"/>
            <w:tcBorders>
              <w:top w:val="nil"/>
              <w:left w:val="nil"/>
              <w:bottom w:val="nil"/>
              <w:right w:val="nil"/>
            </w:tcBorders>
            <w:noWrap/>
            <w:vAlign w:val="bottom"/>
          </w:tcPr>
          <w:p w14:paraId="0E58D446" w14:textId="77777777" w:rsidR="00E0410D" w:rsidRPr="00BE210C" w:rsidRDefault="00E0410D" w:rsidP="00BE1D94">
            <w:pPr>
              <w:rPr>
                <w:rFonts w:cs="Arial"/>
              </w:rPr>
            </w:pPr>
          </w:p>
        </w:tc>
        <w:tc>
          <w:tcPr>
            <w:tcW w:w="1620" w:type="dxa"/>
            <w:tcBorders>
              <w:top w:val="nil"/>
              <w:left w:val="nil"/>
              <w:bottom w:val="nil"/>
              <w:right w:val="nil"/>
            </w:tcBorders>
            <w:noWrap/>
            <w:vAlign w:val="bottom"/>
          </w:tcPr>
          <w:p w14:paraId="00D434AF" w14:textId="77777777" w:rsidR="00E0410D" w:rsidRPr="00BE210C" w:rsidRDefault="00E0410D" w:rsidP="00BE1D94">
            <w:pPr>
              <w:rPr>
                <w:rFonts w:cs="Arial"/>
              </w:rPr>
            </w:pPr>
          </w:p>
        </w:tc>
        <w:tc>
          <w:tcPr>
            <w:tcW w:w="540" w:type="dxa"/>
            <w:tcBorders>
              <w:top w:val="nil"/>
              <w:left w:val="nil"/>
              <w:bottom w:val="nil"/>
              <w:right w:val="nil"/>
            </w:tcBorders>
            <w:noWrap/>
            <w:vAlign w:val="bottom"/>
          </w:tcPr>
          <w:p w14:paraId="67F5DA57" w14:textId="77777777" w:rsidR="00E0410D" w:rsidRPr="00BE210C" w:rsidRDefault="00E0410D" w:rsidP="00BE1D94">
            <w:pPr>
              <w:rPr>
                <w:rFonts w:cs="Arial"/>
              </w:rPr>
            </w:pPr>
          </w:p>
        </w:tc>
        <w:tc>
          <w:tcPr>
            <w:tcW w:w="1260" w:type="dxa"/>
            <w:tcBorders>
              <w:top w:val="nil"/>
              <w:left w:val="nil"/>
              <w:bottom w:val="nil"/>
              <w:right w:val="nil"/>
            </w:tcBorders>
            <w:noWrap/>
            <w:vAlign w:val="bottom"/>
          </w:tcPr>
          <w:p w14:paraId="5DC6215C" w14:textId="77777777" w:rsidR="00E0410D" w:rsidRPr="00BE210C" w:rsidRDefault="00E0410D" w:rsidP="00BE1D94">
            <w:pPr>
              <w:rPr>
                <w:rFonts w:cs="Arial"/>
              </w:rPr>
            </w:pPr>
          </w:p>
        </w:tc>
      </w:tr>
      <w:tr w:rsidR="00E0410D" w:rsidRPr="00BE210C" w14:paraId="1AEEB13E" w14:textId="77777777">
        <w:trPr>
          <w:trHeight w:val="255"/>
        </w:trPr>
        <w:tc>
          <w:tcPr>
            <w:tcW w:w="5161" w:type="dxa"/>
            <w:gridSpan w:val="3"/>
            <w:tcBorders>
              <w:top w:val="nil"/>
              <w:left w:val="nil"/>
              <w:bottom w:val="nil"/>
              <w:right w:val="nil"/>
            </w:tcBorders>
            <w:noWrap/>
            <w:vAlign w:val="bottom"/>
          </w:tcPr>
          <w:p w14:paraId="6DB21E35" w14:textId="77777777" w:rsidR="00E0410D" w:rsidRPr="00BE210C" w:rsidRDefault="00E0410D" w:rsidP="00BE1D94">
            <w:pPr>
              <w:rPr>
                <w:rFonts w:cs="Arial"/>
                <w:b/>
                <w:bCs/>
              </w:rPr>
            </w:pPr>
            <w:r w:rsidRPr="00BE210C">
              <w:rPr>
                <w:rFonts w:cs="Arial"/>
                <w:b/>
                <w:bCs/>
              </w:rPr>
              <w:t>Cost of Construction (£/km)</w:t>
            </w:r>
          </w:p>
        </w:tc>
        <w:tc>
          <w:tcPr>
            <w:tcW w:w="438" w:type="dxa"/>
            <w:tcBorders>
              <w:top w:val="nil"/>
              <w:left w:val="nil"/>
              <w:bottom w:val="nil"/>
              <w:right w:val="nil"/>
            </w:tcBorders>
            <w:noWrap/>
            <w:vAlign w:val="bottom"/>
          </w:tcPr>
          <w:p w14:paraId="653DD056" w14:textId="77777777" w:rsidR="00E0410D" w:rsidRPr="00BE210C" w:rsidRDefault="00E0410D" w:rsidP="00BE1D94">
            <w:pPr>
              <w:rPr>
                <w:rFonts w:cs="Arial"/>
              </w:rPr>
            </w:pPr>
          </w:p>
        </w:tc>
        <w:tc>
          <w:tcPr>
            <w:tcW w:w="1080" w:type="dxa"/>
            <w:tcBorders>
              <w:top w:val="nil"/>
              <w:left w:val="nil"/>
              <w:bottom w:val="nil"/>
              <w:right w:val="nil"/>
            </w:tcBorders>
            <w:noWrap/>
            <w:vAlign w:val="bottom"/>
          </w:tcPr>
          <w:p w14:paraId="0F6E6177" w14:textId="77777777" w:rsidR="00E0410D" w:rsidRPr="00BE210C" w:rsidRDefault="00E0410D" w:rsidP="00BE1D94">
            <w:pPr>
              <w:rPr>
                <w:rFonts w:cs="Arial"/>
              </w:rPr>
            </w:pPr>
          </w:p>
        </w:tc>
        <w:tc>
          <w:tcPr>
            <w:tcW w:w="720" w:type="dxa"/>
            <w:tcBorders>
              <w:top w:val="nil"/>
              <w:left w:val="nil"/>
              <w:bottom w:val="nil"/>
              <w:right w:val="nil"/>
            </w:tcBorders>
            <w:noWrap/>
            <w:vAlign w:val="bottom"/>
          </w:tcPr>
          <w:p w14:paraId="189DCD20" w14:textId="77777777" w:rsidR="00E0410D" w:rsidRPr="00BE210C" w:rsidRDefault="00E0410D" w:rsidP="00BE1D94">
            <w:pPr>
              <w:rPr>
                <w:rFonts w:cs="Arial"/>
                <w:b/>
                <w:bCs/>
              </w:rPr>
            </w:pPr>
          </w:p>
        </w:tc>
        <w:tc>
          <w:tcPr>
            <w:tcW w:w="1260" w:type="dxa"/>
            <w:tcBorders>
              <w:top w:val="nil"/>
              <w:left w:val="nil"/>
              <w:bottom w:val="nil"/>
              <w:right w:val="nil"/>
            </w:tcBorders>
            <w:noWrap/>
            <w:vAlign w:val="bottom"/>
          </w:tcPr>
          <w:p w14:paraId="78D3159F" w14:textId="77777777" w:rsidR="00E0410D" w:rsidRPr="00BE210C" w:rsidRDefault="00E0410D" w:rsidP="00BE1D94">
            <w:pPr>
              <w:rPr>
                <w:rFonts w:cs="Arial"/>
              </w:rPr>
            </w:pPr>
          </w:p>
        </w:tc>
        <w:tc>
          <w:tcPr>
            <w:tcW w:w="540" w:type="dxa"/>
            <w:tcBorders>
              <w:top w:val="nil"/>
              <w:left w:val="nil"/>
              <w:bottom w:val="nil"/>
              <w:right w:val="nil"/>
            </w:tcBorders>
            <w:noWrap/>
            <w:vAlign w:val="bottom"/>
          </w:tcPr>
          <w:p w14:paraId="54F15C29" w14:textId="77777777" w:rsidR="00E0410D" w:rsidRPr="00BE210C" w:rsidRDefault="00E0410D" w:rsidP="00BE1D94">
            <w:pPr>
              <w:rPr>
                <w:rFonts w:cs="Arial"/>
              </w:rPr>
            </w:pPr>
          </w:p>
        </w:tc>
        <w:tc>
          <w:tcPr>
            <w:tcW w:w="1440" w:type="dxa"/>
            <w:tcBorders>
              <w:top w:val="nil"/>
              <w:left w:val="nil"/>
              <w:bottom w:val="nil"/>
              <w:right w:val="nil"/>
            </w:tcBorders>
            <w:noWrap/>
            <w:vAlign w:val="bottom"/>
          </w:tcPr>
          <w:p w14:paraId="4A698435" w14:textId="77777777" w:rsidR="00E0410D" w:rsidRPr="00BE210C" w:rsidRDefault="00E0410D" w:rsidP="00BE1D94">
            <w:pPr>
              <w:rPr>
                <w:rFonts w:cs="Arial"/>
              </w:rPr>
            </w:pPr>
          </w:p>
        </w:tc>
        <w:tc>
          <w:tcPr>
            <w:tcW w:w="540" w:type="dxa"/>
            <w:tcBorders>
              <w:top w:val="nil"/>
              <w:left w:val="nil"/>
              <w:bottom w:val="nil"/>
              <w:right w:val="nil"/>
            </w:tcBorders>
            <w:noWrap/>
            <w:vAlign w:val="bottom"/>
          </w:tcPr>
          <w:p w14:paraId="4D01D3FF" w14:textId="77777777" w:rsidR="00E0410D" w:rsidRPr="00BE210C" w:rsidRDefault="00E0410D" w:rsidP="00BE1D94">
            <w:pPr>
              <w:rPr>
                <w:rFonts w:cs="Arial"/>
              </w:rPr>
            </w:pPr>
          </w:p>
        </w:tc>
        <w:tc>
          <w:tcPr>
            <w:tcW w:w="1620" w:type="dxa"/>
            <w:tcBorders>
              <w:top w:val="nil"/>
              <w:left w:val="nil"/>
              <w:bottom w:val="nil"/>
              <w:right w:val="nil"/>
            </w:tcBorders>
            <w:noWrap/>
            <w:vAlign w:val="bottom"/>
          </w:tcPr>
          <w:p w14:paraId="5A2EC94F" w14:textId="77777777" w:rsidR="00E0410D" w:rsidRPr="00BE210C" w:rsidRDefault="00E0410D" w:rsidP="00BE1D94">
            <w:pPr>
              <w:rPr>
                <w:rFonts w:cs="Arial"/>
              </w:rPr>
            </w:pPr>
          </w:p>
        </w:tc>
        <w:tc>
          <w:tcPr>
            <w:tcW w:w="540" w:type="dxa"/>
            <w:tcBorders>
              <w:top w:val="nil"/>
              <w:left w:val="nil"/>
              <w:bottom w:val="nil"/>
              <w:right w:val="nil"/>
            </w:tcBorders>
            <w:noWrap/>
            <w:vAlign w:val="bottom"/>
          </w:tcPr>
          <w:p w14:paraId="4FEDB636" w14:textId="77777777" w:rsidR="00E0410D" w:rsidRPr="00BE210C" w:rsidRDefault="00E0410D" w:rsidP="00BE1D94">
            <w:pPr>
              <w:rPr>
                <w:rFonts w:cs="Arial"/>
              </w:rPr>
            </w:pPr>
          </w:p>
        </w:tc>
        <w:tc>
          <w:tcPr>
            <w:tcW w:w="1260" w:type="dxa"/>
            <w:tcBorders>
              <w:top w:val="nil"/>
              <w:left w:val="nil"/>
              <w:bottom w:val="nil"/>
              <w:right w:val="nil"/>
            </w:tcBorders>
            <w:noWrap/>
            <w:vAlign w:val="bottom"/>
          </w:tcPr>
          <w:p w14:paraId="6D741FA3" w14:textId="77777777" w:rsidR="00E0410D" w:rsidRPr="00BE210C" w:rsidRDefault="00E0410D" w:rsidP="00BE1D94">
            <w:pPr>
              <w:rPr>
                <w:rFonts w:cs="Arial"/>
              </w:rPr>
            </w:pPr>
          </w:p>
        </w:tc>
      </w:tr>
      <w:tr w:rsidR="00E0410D" w:rsidRPr="00BE210C" w14:paraId="4EA8205E" w14:textId="77777777">
        <w:trPr>
          <w:trHeight w:val="255"/>
        </w:trPr>
        <w:tc>
          <w:tcPr>
            <w:tcW w:w="1171" w:type="dxa"/>
            <w:tcBorders>
              <w:top w:val="nil"/>
              <w:left w:val="nil"/>
              <w:bottom w:val="nil"/>
              <w:right w:val="nil"/>
            </w:tcBorders>
            <w:noWrap/>
            <w:vAlign w:val="bottom"/>
          </w:tcPr>
          <w:p w14:paraId="52126945" w14:textId="77777777" w:rsidR="00E0410D" w:rsidRPr="00BE210C" w:rsidRDefault="00E0410D" w:rsidP="00BE1D94">
            <w:pPr>
              <w:rPr>
                <w:rFonts w:cs="Arial"/>
              </w:rPr>
            </w:pPr>
          </w:p>
        </w:tc>
        <w:tc>
          <w:tcPr>
            <w:tcW w:w="272" w:type="dxa"/>
            <w:tcBorders>
              <w:top w:val="nil"/>
              <w:left w:val="nil"/>
              <w:bottom w:val="nil"/>
              <w:right w:val="nil"/>
            </w:tcBorders>
            <w:noWrap/>
            <w:vAlign w:val="bottom"/>
          </w:tcPr>
          <w:p w14:paraId="275D5C6D" w14:textId="77777777" w:rsidR="00E0410D" w:rsidRPr="00BE210C" w:rsidRDefault="00E0410D" w:rsidP="00BE1D94">
            <w:pPr>
              <w:rPr>
                <w:rFonts w:cs="Arial"/>
              </w:rPr>
            </w:pPr>
          </w:p>
        </w:tc>
        <w:tc>
          <w:tcPr>
            <w:tcW w:w="3718" w:type="dxa"/>
            <w:tcBorders>
              <w:top w:val="nil"/>
              <w:left w:val="nil"/>
              <w:bottom w:val="nil"/>
              <w:right w:val="nil"/>
            </w:tcBorders>
            <w:noWrap/>
            <w:vAlign w:val="bottom"/>
          </w:tcPr>
          <w:p w14:paraId="43AF8BB4" w14:textId="77777777" w:rsidR="00E0410D" w:rsidRPr="00BE210C" w:rsidRDefault="00E0410D" w:rsidP="00BE1D94">
            <w:pPr>
              <w:rPr>
                <w:rFonts w:cs="Arial"/>
              </w:rPr>
            </w:pPr>
          </w:p>
        </w:tc>
        <w:tc>
          <w:tcPr>
            <w:tcW w:w="438" w:type="dxa"/>
            <w:tcBorders>
              <w:top w:val="nil"/>
              <w:left w:val="nil"/>
              <w:bottom w:val="nil"/>
              <w:right w:val="nil"/>
            </w:tcBorders>
            <w:noWrap/>
            <w:vAlign w:val="bottom"/>
          </w:tcPr>
          <w:p w14:paraId="408F4485" w14:textId="77777777" w:rsidR="00E0410D" w:rsidRPr="00BE210C" w:rsidRDefault="00E0410D" w:rsidP="00BE1D94">
            <w:pPr>
              <w:rPr>
                <w:rFonts w:cs="Arial"/>
              </w:rPr>
            </w:pPr>
          </w:p>
        </w:tc>
        <w:tc>
          <w:tcPr>
            <w:tcW w:w="1080" w:type="dxa"/>
            <w:tcBorders>
              <w:top w:val="nil"/>
              <w:left w:val="nil"/>
              <w:bottom w:val="nil"/>
              <w:right w:val="nil"/>
            </w:tcBorders>
            <w:noWrap/>
            <w:vAlign w:val="bottom"/>
          </w:tcPr>
          <w:p w14:paraId="53446AC5" w14:textId="77777777" w:rsidR="00E0410D" w:rsidRPr="00BE210C" w:rsidRDefault="00E0410D" w:rsidP="00BE1D94">
            <w:pPr>
              <w:rPr>
                <w:rFonts w:cs="Arial"/>
              </w:rPr>
            </w:pPr>
          </w:p>
        </w:tc>
        <w:tc>
          <w:tcPr>
            <w:tcW w:w="720" w:type="dxa"/>
            <w:tcBorders>
              <w:top w:val="nil"/>
              <w:left w:val="nil"/>
              <w:bottom w:val="nil"/>
              <w:right w:val="nil"/>
            </w:tcBorders>
            <w:noWrap/>
            <w:vAlign w:val="bottom"/>
          </w:tcPr>
          <w:p w14:paraId="02C0FA36" w14:textId="77777777" w:rsidR="00E0410D" w:rsidRPr="00BE210C" w:rsidRDefault="00E0410D" w:rsidP="00BE1D94">
            <w:pPr>
              <w:rPr>
                <w:rFonts w:cs="Arial"/>
              </w:rPr>
            </w:pPr>
          </w:p>
        </w:tc>
        <w:tc>
          <w:tcPr>
            <w:tcW w:w="1260" w:type="dxa"/>
            <w:tcBorders>
              <w:top w:val="nil"/>
              <w:left w:val="nil"/>
              <w:bottom w:val="nil"/>
              <w:right w:val="nil"/>
            </w:tcBorders>
            <w:noWrap/>
            <w:vAlign w:val="bottom"/>
          </w:tcPr>
          <w:p w14:paraId="404B99A6" w14:textId="77777777" w:rsidR="00E0410D" w:rsidRPr="00BE210C" w:rsidRDefault="00E0410D" w:rsidP="00BE1D94">
            <w:pPr>
              <w:rPr>
                <w:rFonts w:cs="Arial"/>
              </w:rPr>
            </w:pPr>
          </w:p>
        </w:tc>
        <w:tc>
          <w:tcPr>
            <w:tcW w:w="540" w:type="dxa"/>
            <w:tcBorders>
              <w:top w:val="nil"/>
              <w:left w:val="nil"/>
              <w:bottom w:val="nil"/>
              <w:right w:val="nil"/>
            </w:tcBorders>
            <w:noWrap/>
            <w:vAlign w:val="bottom"/>
          </w:tcPr>
          <w:p w14:paraId="2F523958" w14:textId="77777777" w:rsidR="00E0410D" w:rsidRPr="00BE210C" w:rsidRDefault="00E0410D" w:rsidP="00BE1D94">
            <w:pPr>
              <w:rPr>
                <w:rFonts w:cs="Arial"/>
              </w:rPr>
            </w:pPr>
          </w:p>
        </w:tc>
        <w:tc>
          <w:tcPr>
            <w:tcW w:w="1440" w:type="dxa"/>
            <w:tcBorders>
              <w:top w:val="nil"/>
              <w:left w:val="nil"/>
              <w:bottom w:val="nil"/>
              <w:right w:val="nil"/>
            </w:tcBorders>
            <w:noWrap/>
            <w:vAlign w:val="bottom"/>
          </w:tcPr>
          <w:p w14:paraId="006EACC1" w14:textId="77777777" w:rsidR="00E0410D" w:rsidRPr="00BE210C" w:rsidRDefault="00E0410D" w:rsidP="00BE1D94">
            <w:pPr>
              <w:rPr>
                <w:rFonts w:cs="Arial"/>
              </w:rPr>
            </w:pPr>
          </w:p>
        </w:tc>
        <w:tc>
          <w:tcPr>
            <w:tcW w:w="540" w:type="dxa"/>
            <w:tcBorders>
              <w:top w:val="nil"/>
              <w:left w:val="nil"/>
              <w:bottom w:val="nil"/>
              <w:right w:val="nil"/>
            </w:tcBorders>
            <w:noWrap/>
            <w:vAlign w:val="bottom"/>
          </w:tcPr>
          <w:p w14:paraId="30E61C0A" w14:textId="77777777" w:rsidR="00E0410D" w:rsidRPr="00BE210C" w:rsidRDefault="00E0410D" w:rsidP="00BE1D94">
            <w:pPr>
              <w:rPr>
                <w:rFonts w:cs="Arial"/>
              </w:rPr>
            </w:pPr>
          </w:p>
        </w:tc>
        <w:tc>
          <w:tcPr>
            <w:tcW w:w="1620" w:type="dxa"/>
            <w:tcBorders>
              <w:top w:val="nil"/>
              <w:left w:val="nil"/>
              <w:bottom w:val="nil"/>
              <w:right w:val="nil"/>
            </w:tcBorders>
            <w:noWrap/>
            <w:vAlign w:val="bottom"/>
          </w:tcPr>
          <w:p w14:paraId="06CE80C2" w14:textId="77777777" w:rsidR="00E0410D" w:rsidRPr="00BE210C" w:rsidRDefault="00E0410D" w:rsidP="00BE1D94">
            <w:pPr>
              <w:rPr>
                <w:rFonts w:cs="Arial"/>
              </w:rPr>
            </w:pPr>
          </w:p>
        </w:tc>
        <w:tc>
          <w:tcPr>
            <w:tcW w:w="540" w:type="dxa"/>
            <w:tcBorders>
              <w:top w:val="nil"/>
              <w:left w:val="nil"/>
              <w:bottom w:val="nil"/>
              <w:right w:val="nil"/>
            </w:tcBorders>
            <w:noWrap/>
            <w:vAlign w:val="bottom"/>
          </w:tcPr>
          <w:p w14:paraId="3B2E3847" w14:textId="77777777" w:rsidR="00E0410D" w:rsidRPr="00BE210C" w:rsidRDefault="00E0410D" w:rsidP="00BE1D94">
            <w:pPr>
              <w:rPr>
                <w:rFonts w:cs="Arial"/>
              </w:rPr>
            </w:pPr>
          </w:p>
        </w:tc>
        <w:tc>
          <w:tcPr>
            <w:tcW w:w="1260" w:type="dxa"/>
            <w:tcBorders>
              <w:top w:val="nil"/>
              <w:left w:val="nil"/>
              <w:bottom w:val="nil"/>
              <w:right w:val="nil"/>
            </w:tcBorders>
            <w:noWrap/>
            <w:vAlign w:val="bottom"/>
          </w:tcPr>
          <w:p w14:paraId="7731DAE9" w14:textId="77777777" w:rsidR="00E0410D" w:rsidRPr="00BE210C" w:rsidRDefault="00E0410D" w:rsidP="00BE1D94">
            <w:pPr>
              <w:rPr>
                <w:rFonts w:cs="Arial"/>
              </w:rPr>
            </w:pPr>
          </w:p>
        </w:tc>
      </w:tr>
      <w:tr w:rsidR="00E0410D" w:rsidRPr="00BE210C" w14:paraId="39AE4577" w14:textId="77777777">
        <w:trPr>
          <w:trHeight w:val="765"/>
        </w:trPr>
        <w:tc>
          <w:tcPr>
            <w:tcW w:w="1171" w:type="dxa"/>
            <w:tcBorders>
              <w:top w:val="nil"/>
              <w:left w:val="nil"/>
              <w:bottom w:val="nil"/>
              <w:right w:val="nil"/>
            </w:tcBorders>
            <w:noWrap/>
            <w:vAlign w:val="center"/>
          </w:tcPr>
          <w:p w14:paraId="22EE9C94" w14:textId="77777777" w:rsidR="00E0410D" w:rsidRPr="00BE210C" w:rsidRDefault="00E0410D" w:rsidP="00BE1D94">
            <w:pPr>
              <w:rPr>
                <w:rFonts w:cs="Arial"/>
                <w:b/>
                <w:bCs/>
              </w:rPr>
            </w:pPr>
            <w:r w:rsidRPr="00BE210C">
              <w:rPr>
                <w:rFonts w:cs="Arial"/>
                <w:b/>
                <w:bCs/>
              </w:rPr>
              <w:t>Voltage</w:t>
            </w:r>
          </w:p>
        </w:tc>
        <w:tc>
          <w:tcPr>
            <w:tcW w:w="272" w:type="dxa"/>
            <w:tcBorders>
              <w:top w:val="nil"/>
              <w:left w:val="nil"/>
              <w:bottom w:val="nil"/>
              <w:right w:val="nil"/>
            </w:tcBorders>
            <w:noWrap/>
            <w:vAlign w:val="center"/>
          </w:tcPr>
          <w:p w14:paraId="36F998DB" w14:textId="77777777" w:rsidR="00E0410D" w:rsidRPr="00BE210C" w:rsidRDefault="00E0410D" w:rsidP="00BE1D94">
            <w:pPr>
              <w:rPr>
                <w:rFonts w:cs="Arial"/>
                <w:b/>
                <w:bCs/>
              </w:rPr>
            </w:pPr>
          </w:p>
        </w:tc>
        <w:tc>
          <w:tcPr>
            <w:tcW w:w="3718" w:type="dxa"/>
            <w:tcBorders>
              <w:top w:val="nil"/>
              <w:left w:val="nil"/>
              <w:bottom w:val="nil"/>
              <w:right w:val="nil"/>
            </w:tcBorders>
            <w:vAlign w:val="center"/>
          </w:tcPr>
          <w:p w14:paraId="2069E127" w14:textId="77777777" w:rsidR="00E0410D" w:rsidRPr="00BE210C" w:rsidRDefault="00E0410D" w:rsidP="00BE1D94">
            <w:pPr>
              <w:jc w:val="center"/>
              <w:rPr>
                <w:rFonts w:cs="Arial"/>
                <w:b/>
                <w:bCs/>
              </w:rPr>
            </w:pPr>
            <w:r w:rsidRPr="00BE210C">
              <w:rPr>
                <w:rFonts w:cs="Arial"/>
                <w:b/>
                <w:bCs/>
              </w:rPr>
              <w:t>Cables equivalent to double circuit overhead line construction type</w:t>
            </w:r>
          </w:p>
        </w:tc>
        <w:tc>
          <w:tcPr>
            <w:tcW w:w="438" w:type="dxa"/>
            <w:tcBorders>
              <w:top w:val="nil"/>
              <w:left w:val="nil"/>
              <w:bottom w:val="nil"/>
              <w:right w:val="nil"/>
            </w:tcBorders>
            <w:noWrap/>
            <w:vAlign w:val="center"/>
          </w:tcPr>
          <w:p w14:paraId="18EF559C" w14:textId="77777777" w:rsidR="00E0410D" w:rsidRPr="00BE210C" w:rsidRDefault="00E0410D" w:rsidP="00BE1D94">
            <w:pPr>
              <w:rPr>
                <w:rFonts w:cs="Arial"/>
                <w:b/>
                <w:bCs/>
              </w:rPr>
            </w:pPr>
          </w:p>
        </w:tc>
        <w:tc>
          <w:tcPr>
            <w:tcW w:w="1080" w:type="dxa"/>
            <w:tcBorders>
              <w:top w:val="nil"/>
              <w:left w:val="nil"/>
              <w:bottom w:val="nil"/>
              <w:right w:val="nil"/>
            </w:tcBorders>
            <w:vAlign w:val="center"/>
          </w:tcPr>
          <w:p w14:paraId="30B3FD3E" w14:textId="77777777" w:rsidR="00E0410D" w:rsidRPr="00BE210C" w:rsidRDefault="00E0410D" w:rsidP="00BE1D94">
            <w:pPr>
              <w:jc w:val="center"/>
              <w:rPr>
                <w:rFonts w:cs="Arial"/>
                <w:b/>
                <w:bCs/>
              </w:rPr>
            </w:pPr>
            <w:r w:rsidRPr="00BE210C">
              <w:rPr>
                <w:rFonts w:cs="Arial"/>
                <w:b/>
                <w:bCs/>
              </w:rPr>
              <w:t>Route MVA (winter)</w:t>
            </w:r>
          </w:p>
        </w:tc>
        <w:tc>
          <w:tcPr>
            <w:tcW w:w="720" w:type="dxa"/>
            <w:tcBorders>
              <w:top w:val="nil"/>
              <w:left w:val="nil"/>
              <w:bottom w:val="nil"/>
              <w:right w:val="nil"/>
            </w:tcBorders>
            <w:noWrap/>
            <w:vAlign w:val="center"/>
          </w:tcPr>
          <w:p w14:paraId="0406F683" w14:textId="77777777" w:rsidR="00E0410D" w:rsidRPr="00BE210C" w:rsidRDefault="00E0410D" w:rsidP="00BE1D94">
            <w:pPr>
              <w:rPr>
                <w:rFonts w:cs="Arial"/>
                <w:b/>
                <w:bCs/>
              </w:rPr>
            </w:pPr>
          </w:p>
        </w:tc>
        <w:tc>
          <w:tcPr>
            <w:tcW w:w="1260" w:type="dxa"/>
            <w:tcBorders>
              <w:top w:val="nil"/>
              <w:left w:val="nil"/>
              <w:bottom w:val="nil"/>
              <w:right w:val="nil"/>
            </w:tcBorders>
            <w:vAlign w:val="center"/>
          </w:tcPr>
          <w:p w14:paraId="1A2BC1E7" w14:textId="77777777" w:rsidR="00E0410D" w:rsidRPr="00BE210C" w:rsidRDefault="00E0410D" w:rsidP="00BE1D94">
            <w:pPr>
              <w:jc w:val="center"/>
              <w:rPr>
                <w:rFonts w:cs="Arial"/>
                <w:b/>
                <w:bCs/>
              </w:rPr>
            </w:pPr>
            <w:proofErr w:type="gramStart"/>
            <w:r w:rsidRPr="00BE210C">
              <w:rPr>
                <w:rFonts w:cs="Arial"/>
                <w:b/>
                <w:bCs/>
              </w:rPr>
              <w:t>£(</w:t>
            </w:r>
            <w:proofErr w:type="gramEnd"/>
            <w:r w:rsidRPr="00BE210C">
              <w:rPr>
                <w:rFonts w:cs="Arial"/>
                <w:b/>
                <w:bCs/>
              </w:rPr>
              <w:t>000)/km           RURAL</w:t>
            </w:r>
          </w:p>
        </w:tc>
        <w:tc>
          <w:tcPr>
            <w:tcW w:w="540" w:type="dxa"/>
            <w:tcBorders>
              <w:top w:val="nil"/>
              <w:left w:val="nil"/>
              <w:bottom w:val="nil"/>
              <w:right w:val="nil"/>
            </w:tcBorders>
            <w:vAlign w:val="center"/>
          </w:tcPr>
          <w:p w14:paraId="1BBA8B3E" w14:textId="77777777" w:rsidR="00E0410D" w:rsidRPr="00BE210C" w:rsidRDefault="00E0410D" w:rsidP="00BE1D94">
            <w:pPr>
              <w:jc w:val="center"/>
              <w:rPr>
                <w:rFonts w:cs="Arial"/>
                <w:b/>
                <w:bCs/>
              </w:rPr>
            </w:pPr>
          </w:p>
        </w:tc>
        <w:tc>
          <w:tcPr>
            <w:tcW w:w="1440" w:type="dxa"/>
            <w:tcBorders>
              <w:top w:val="nil"/>
              <w:left w:val="nil"/>
              <w:bottom w:val="nil"/>
              <w:right w:val="nil"/>
            </w:tcBorders>
            <w:vAlign w:val="center"/>
          </w:tcPr>
          <w:p w14:paraId="5E7C9892" w14:textId="77777777" w:rsidR="00E0410D" w:rsidRPr="00BE210C" w:rsidRDefault="00E0410D" w:rsidP="00BE1D94">
            <w:pPr>
              <w:jc w:val="center"/>
              <w:rPr>
                <w:rFonts w:cs="Arial"/>
                <w:b/>
                <w:bCs/>
              </w:rPr>
            </w:pPr>
            <w:proofErr w:type="gramStart"/>
            <w:r w:rsidRPr="00BE210C">
              <w:rPr>
                <w:rFonts w:cs="Arial"/>
                <w:b/>
                <w:bCs/>
              </w:rPr>
              <w:t>£(</w:t>
            </w:r>
            <w:proofErr w:type="gramEnd"/>
            <w:r w:rsidRPr="00BE210C">
              <w:rPr>
                <w:rFonts w:cs="Arial"/>
                <w:b/>
                <w:bCs/>
              </w:rPr>
              <w:t>000)/km         URBAN</w:t>
            </w:r>
          </w:p>
        </w:tc>
        <w:tc>
          <w:tcPr>
            <w:tcW w:w="540" w:type="dxa"/>
            <w:tcBorders>
              <w:top w:val="nil"/>
              <w:left w:val="nil"/>
              <w:bottom w:val="nil"/>
              <w:right w:val="nil"/>
            </w:tcBorders>
            <w:vAlign w:val="center"/>
          </w:tcPr>
          <w:p w14:paraId="6CF60B14" w14:textId="77777777" w:rsidR="00E0410D" w:rsidRPr="00BE210C" w:rsidRDefault="00E0410D" w:rsidP="00BE1D94">
            <w:pPr>
              <w:rPr>
                <w:rFonts w:cs="Arial"/>
                <w:b/>
                <w:bCs/>
              </w:rPr>
            </w:pPr>
          </w:p>
        </w:tc>
        <w:tc>
          <w:tcPr>
            <w:tcW w:w="1620" w:type="dxa"/>
            <w:tcBorders>
              <w:top w:val="nil"/>
              <w:left w:val="nil"/>
              <w:bottom w:val="nil"/>
              <w:right w:val="nil"/>
            </w:tcBorders>
            <w:vAlign w:val="center"/>
          </w:tcPr>
          <w:p w14:paraId="3613E9A4" w14:textId="77777777" w:rsidR="00E0410D" w:rsidRPr="00BE210C" w:rsidRDefault="00E0410D" w:rsidP="00BE1D94">
            <w:pPr>
              <w:jc w:val="center"/>
              <w:rPr>
                <w:rFonts w:cs="Arial"/>
                <w:b/>
                <w:bCs/>
              </w:rPr>
            </w:pPr>
            <w:r w:rsidRPr="00BE210C">
              <w:rPr>
                <w:rFonts w:cs="Arial"/>
                <w:b/>
                <w:bCs/>
              </w:rPr>
              <w:t>Cable Sealing End (Both)</w:t>
            </w:r>
          </w:p>
        </w:tc>
        <w:tc>
          <w:tcPr>
            <w:tcW w:w="540" w:type="dxa"/>
            <w:tcBorders>
              <w:top w:val="nil"/>
              <w:left w:val="nil"/>
              <w:bottom w:val="nil"/>
              <w:right w:val="nil"/>
            </w:tcBorders>
            <w:noWrap/>
            <w:vAlign w:val="center"/>
          </w:tcPr>
          <w:p w14:paraId="34F6F74B" w14:textId="77777777" w:rsidR="00E0410D" w:rsidRPr="00BE210C" w:rsidRDefault="00E0410D" w:rsidP="00BE1D94">
            <w:pPr>
              <w:rPr>
                <w:rFonts w:cs="Arial"/>
                <w:b/>
                <w:bCs/>
              </w:rPr>
            </w:pPr>
          </w:p>
        </w:tc>
        <w:tc>
          <w:tcPr>
            <w:tcW w:w="1260" w:type="dxa"/>
            <w:tcBorders>
              <w:top w:val="nil"/>
              <w:left w:val="nil"/>
              <w:bottom w:val="nil"/>
              <w:right w:val="nil"/>
            </w:tcBorders>
            <w:noWrap/>
            <w:vAlign w:val="center"/>
          </w:tcPr>
          <w:p w14:paraId="0179D35D" w14:textId="77777777" w:rsidR="00E0410D" w:rsidRPr="00BE210C" w:rsidRDefault="00E0410D" w:rsidP="00BE1D94">
            <w:pPr>
              <w:rPr>
                <w:rFonts w:cs="Arial"/>
                <w:b/>
                <w:bCs/>
              </w:rPr>
            </w:pPr>
            <w:r w:rsidRPr="00BE210C">
              <w:rPr>
                <w:rFonts w:cs="Arial"/>
                <w:b/>
                <w:bCs/>
              </w:rPr>
              <w:t>Notes</w:t>
            </w:r>
          </w:p>
        </w:tc>
      </w:tr>
      <w:tr w:rsidR="00E0410D" w:rsidRPr="00BE210C" w14:paraId="44D3D129" w14:textId="77777777">
        <w:trPr>
          <w:trHeight w:val="255"/>
        </w:trPr>
        <w:tc>
          <w:tcPr>
            <w:tcW w:w="1171" w:type="dxa"/>
            <w:tcBorders>
              <w:top w:val="nil"/>
              <w:left w:val="nil"/>
              <w:bottom w:val="nil"/>
              <w:right w:val="nil"/>
            </w:tcBorders>
            <w:shd w:val="clear" w:color="auto" w:fill="C0C0C0"/>
            <w:noWrap/>
            <w:vAlign w:val="bottom"/>
          </w:tcPr>
          <w:p w14:paraId="6DABC64A" w14:textId="77777777" w:rsidR="00E0410D" w:rsidRPr="00BE210C" w:rsidRDefault="00E0410D" w:rsidP="00BE1D94">
            <w:pPr>
              <w:rPr>
                <w:rFonts w:cs="Arial"/>
              </w:rPr>
            </w:pPr>
            <w:r w:rsidRPr="00BE210C">
              <w:rPr>
                <w:rFonts w:cs="Arial"/>
              </w:rPr>
              <w:t> </w:t>
            </w:r>
          </w:p>
        </w:tc>
        <w:tc>
          <w:tcPr>
            <w:tcW w:w="272" w:type="dxa"/>
            <w:tcBorders>
              <w:top w:val="nil"/>
              <w:left w:val="nil"/>
              <w:bottom w:val="nil"/>
              <w:right w:val="nil"/>
            </w:tcBorders>
            <w:shd w:val="clear" w:color="auto" w:fill="C0C0C0"/>
            <w:noWrap/>
            <w:vAlign w:val="bottom"/>
          </w:tcPr>
          <w:p w14:paraId="71E2E4F0" w14:textId="77777777" w:rsidR="00E0410D" w:rsidRPr="00BE210C" w:rsidRDefault="00E0410D" w:rsidP="00BE1D94">
            <w:pPr>
              <w:rPr>
                <w:rFonts w:cs="Arial"/>
              </w:rPr>
            </w:pPr>
            <w:r w:rsidRPr="00BE210C">
              <w:rPr>
                <w:rFonts w:cs="Arial"/>
              </w:rPr>
              <w:t> </w:t>
            </w:r>
          </w:p>
        </w:tc>
        <w:tc>
          <w:tcPr>
            <w:tcW w:w="3718" w:type="dxa"/>
            <w:tcBorders>
              <w:top w:val="nil"/>
              <w:left w:val="nil"/>
              <w:bottom w:val="nil"/>
              <w:right w:val="nil"/>
            </w:tcBorders>
            <w:shd w:val="clear" w:color="auto" w:fill="C0C0C0"/>
            <w:noWrap/>
            <w:vAlign w:val="bottom"/>
          </w:tcPr>
          <w:p w14:paraId="2875C64C" w14:textId="77777777" w:rsidR="00E0410D" w:rsidRPr="00BE210C" w:rsidRDefault="00E0410D" w:rsidP="00BE1D94">
            <w:pPr>
              <w:rPr>
                <w:rFonts w:cs="Arial"/>
              </w:rPr>
            </w:pPr>
            <w:r w:rsidRPr="00BE210C">
              <w:rPr>
                <w:rFonts w:cs="Arial"/>
              </w:rPr>
              <w:t> </w:t>
            </w:r>
          </w:p>
        </w:tc>
        <w:tc>
          <w:tcPr>
            <w:tcW w:w="438" w:type="dxa"/>
            <w:tcBorders>
              <w:top w:val="nil"/>
              <w:left w:val="nil"/>
              <w:bottom w:val="nil"/>
              <w:right w:val="nil"/>
            </w:tcBorders>
            <w:shd w:val="clear" w:color="auto" w:fill="C0C0C0"/>
            <w:noWrap/>
            <w:vAlign w:val="bottom"/>
          </w:tcPr>
          <w:p w14:paraId="494515DE" w14:textId="77777777" w:rsidR="00E0410D" w:rsidRPr="00BE210C" w:rsidRDefault="00E0410D" w:rsidP="00BE1D94">
            <w:pPr>
              <w:rPr>
                <w:rFonts w:cs="Arial"/>
              </w:rPr>
            </w:pPr>
            <w:r w:rsidRPr="00BE210C">
              <w:rPr>
                <w:rFonts w:cs="Arial"/>
              </w:rPr>
              <w:t> </w:t>
            </w:r>
          </w:p>
        </w:tc>
        <w:tc>
          <w:tcPr>
            <w:tcW w:w="1080" w:type="dxa"/>
            <w:tcBorders>
              <w:top w:val="nil"/>
              <w:left w:val="nil"/>
              <w:bottom w:val="nil"/>
              <w:right w:val="nil"/>
            </w:tcBorders>
            <w:shd w:val="clear" w:color="auto" w:fill="C0C0C0"/>
            <w:noWrap/>
            <w:vAlign w:val="bottom"/>
          </w:tcPr>
          <w:p w14:paraId="7A64D1B1" w14:textId="77777777" w:rsidR="00E0410D" w:rsidRPr="00BE210C" w:rsidRDefault="00E0410D" w:rsidP="00BE1D94">
            <w:pPr>
              <w:rPr>
                <w:rFonts w:cs="Arial"/>
              </w:rPr>
            </w:pPr>
            <w:r w:rsidRPr="00BE210C">
              <w:rPr>
                <w:rFonts w:cs="Arial"/>
              </w:rPr>
              <w:t> </w:t>
            </w:r>
          </w:p>
        </w:tc>
        <w:tc>
          <w:tcPr>
            <w:tcW w:w="720" w:type="dxa"/>
            <w:tcBorders>
              <w:top w:val="nil"/>
              <w:left w:val="nil"/>
              <w:bottom w:val="nil"/>
              <w:right w:val="nil"/>
            </w:tcBorders>
            <w:shd w:val="clear" w:color="auto" w:fill="C0C0C0"/>
            <w:noWrap/>
            <w:vAlign w:val="bottom"/>
          </w:tcPr>
          <w:p w14:paraId="08CD70A9" w14:textId="77777777" w:rsidR="00E0410D" w:rsidRPr="00BE210C" w:rsidRDefault="00E0410D" w:rsidP="00BE1D94">
            <w:pPr>
              <w:rPr>
                <w:rFonts w:cs="Arial"/>
              </w:rPr>
            </w:pPr>
            <w:r w:rsidRPr="00BE210C">
              <w:rPr>
                <w:rFonts w:cs="Arial"/>
              </w:rPr>
              <w:t> </w:t>
            </w:r>
          </w:p>
        </w:tc>
        <w:tc>
          <w:tcPr>
            <w:tcW w:w="1260" w:type="dxa"/>
            <w:tcBorders>
              <w:top w:val="nil"/>
              <w:left w:val="nil"/>
              <w:bottom w:val="nil"/>
              <w:right w:val="nil"/>
            </w:tcBorders>
            <w:shd w:val="clear" w:color="auto" w:fill="C0C0C0"/>
            <w:noWrap/>
            <w:vAlign w:val="bottom"/>
          </w:tcPr>
          <w:p w14:paraId="4C67B286"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4138A22F" w14:textId="77777777" w:rsidR="00E0410D" w:rsidRPr="00BE210C" w:rsidRDefault="00E0410D" w:rsidP="00BE1D94">
            <w:pPr>
              <w:rPr>
                <w:rFonts w:cs="Arial"/>
              </w:rPr>
            </w:pPr>
            <w:r w:rsidRPr="00BE210C">
              <w:rPr>
                <w:rFonts w:cs="Arial"/>
              </w:rPr>
              <w:t> </w:t>
            </w:r>
          </w:p>
        </w:tc>
        <w:tc>
          <w:tcPr>
            <w:tcW w:w="1440" w:type="dxa"/>
            <w:tcBorders>
              <w:top w:val="nil"/>
              <w:left w:val="nil"/>
              <w:bottom w:val="nil"/>
              <w:right w:val="nil"/>
            </w:tcBorders>
            <w:shd w:val="clear" w:color="auto" w:fill="C0C0C0"/>
            <w:noWrap/>
            <w:vAlign w:val="bottom"/>
          </w:tcPr>
          <w:p w14:paraId="34B2C74E"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4994DA32" w14:textId="77777777" w:rsidR="00E0410D" w:rsidRPr="00BE210C" w:rsidRDefault="00E0410D" w:rsidP="00BE1D94">
            <w:pPr>
              <w:rPr>
                <w:rFonts w:cs="Arial"/>
              </w:rPr>
            </w:pPr>
            <w:r w:rsidRPr="00BE210C">
              <w:rPr>
                <w:rFonts w:cs="Arial"/>
              </w:rPr>
              <w:t> </w:t>
            </w:r>
          </w:p>
        </w:tc>
        <w:tc>
          <w:tcPr>
            <w:tcW w:w="1620" w:type="dxa"/>
            <w:tcBorders>
              <w:top w:val="nil"/>
              <w:left w:val="nil"/>
              <w:bottom w:val="nil"/>
              <w:right w:val="nil"/>
            </w:tcBorders>
            <w:shd w:val="clear" w:color="auto" w:fill="C0C0C0"/>
            <w:noWrap/>
            <w:vAlign w:val="bottom"/>
          </w:tcPr>
          <w:p w14:paraId="6E83885A"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4712DCE1" w14:textId="77777777" w:rsidR="00E0410D" w:rsidRPr="00BE210C" w:rsidRDefault="00E0410D" w:rsidP="00BE1D94">
            <w:pPr>
              <w:rPr>
                <w:rFonts w:cs="Arial"/>
              </w:rPr>
            </w:pPr>
            <w:r w:rsidRPr="00BE210C">
              <w:rPr>
                <w:rFonts w:cs="Arial"/>
              </w:rPr>
              <w:t> </w:t>
            </w:r>
          </w:p>
        </w:tc>
        <w:tc>
          <w:tcPr>
            <w:tcW w:w="1260" w:type="dxa"/>
            <w:tcBorders>
              <w:top w:val="nil"/>
              <w:left w:val="nil"/>
              <w:bottom w:val="nil"/>
              <w:right w:val="nil"/>
            </w:tcBorders>
            <w:shd w:val="clear" w:color="auto" w:fill="C0C0C0"/>
            <w:noWrap/>
            <w:vAlign w:val="bottom"/>
          </w:tcPr>
          <w:p w14:paraId="39B08B11" w14:textId="77777777" w:rsidR="00E0410D" w:rsidRPr="00BE210C" w:rsidRDefault="00E0410D" w:rsidP="00BE1D94">
            <w:pPr>
              <w:rPr>
                <w:rFonts w:cs="Arial"/>
              </w:rPr>
            </w:pPr>
            <w:r w:rsidRPr="00BE210C">
              <w:rPr>
                <w:rFonts w:cs="Arial"/>
              </w:rPr>
              <w:t> </w:t>
            </w:r>
          </w:p>
        </w:tc>
      </w:tr>
      <w:tr w:rsidR="00E0410D" w:rsidRPr="00BE210C" w14:paraId="4ADE94C2" w14:textId="77777777">
        <w:trPr>
          <w:trHeight w:val="255"/>
        </w:trPr>
        <w:tc>
          <w:tcPr>
            <w:tcW w:w="1171" w:type="dxa"/>
            <w:tcBorders>
              <w:top w:val="nil"/>
              <w:left w:val="nil"/>
              <w:bottom w:val="nil"/>
              <w:right w:val="nil"/>
            </w:tcBorders>
            <w:noWrap/>
            <w:vAlign w:val="bottom"/>
          </w:tcPr>
          <w:p w14:paraId="0D0BDE66" w14:textId="77777777" w:rsidR="00E0410D" w:rsidRPr="00BE210C" w:rsidRDefault="00E0410D" w:rsidP="00BE1D94">
            <w:pPr>
              <w:rPr>
                <w:rFonts w:cs="Arial"/>
                <w:color w:val="FF0000"/>
              </w:rPr>
            </w:pPr>
            <w:r w:rsidRPr="00BE210C">
              <w:rPr>
                <w:rFonts w:cs="Arial"/>
                <w:color w:val="FF0000"/>
              </w:rPr>
              <w:t>400kV</w:t>
            </w:r>
          </w:p>
        </w:tc>
        <w:tc>
          <w:tcPr>
            <w:tcW w:w="272" w:type="dxa"/>
            <w:tcBorders>
              <w:top w:val="nil"/>
              <w:left w:val="nil"/>
              <w:bottom w:val="nil"/>
              <w:right w:val="nil"/>
            </w:tcBorders>
            <w:noWrap/>
            <w:vAlign w:val="bottom"/>
          </w:tcPr>
          <w:p w14:paraId="1B5FB3FE" w14:textId="77777777" w:rsidR="00E0410D" w:rsidRPr="00BE210C" w:rsidRDefault="00E0410D" w:rsidP="00BE1D94">
            <w:pPr>
              <w:rPr>
                <w:rFonts w:cs="Arial"/>
                <w:color w:val="FF0000"/>
              </w:rPr>
            </w:pPr>
          </w:p>
        </w:tc>
        <w:tc>
          <w:tcPr>
            <w:tcW w:w="3718" w:type="dxa"/>
            <w:tcBorders>
              <w:top w:val="nil"/>
              <w:left w:val="nil"/>
              <w:bottom w:val="nil"/>
              <w:right w:val="nil"/>
            </w:tcBorders>
            <w:noWrap/>
            <w:vAlign w:val="bottom"/>
          </w:tcPr>
          <w:p w14:paraId="4188CEF2" w14:textId="77777777" w:rsidR="00E0410D" w:rsidRPr="00BE210C" w:rsidRDefault="00E0410D" w:rsidP="00BE1D94">
            <w:pPr>
              <w:rPr>
                <w:rFonts w:cs="Arial"/>
                <w:color w:val="FF0000"/>
              </w:rPr>
            </w:pPr>
            <w:r w:rsidRPr="00BE210C">
              <w:rPr>
                <w:rFonts w:cs="Arial"/>
                <w:color w:val="FF0000"/>
              </w:rPr>
              <w:t xml:space="preserve">1320MVA Double </w:t>
            </w:r>
            <w:proofErr w:type="spellStart"/>
            <w:r w:rsidRPr="00BE210C">
              <w:rPr>
                <w:rFonts w:cs="Arial"/>
                <w:color w:val="FF0000"/>
              </w:rPr>
              <w:t>Cct</w:t>
            </w:r>
            <w:proofErr w:type="spellEnd"/>
          </w:p>
        </w:tc>
        <w:tc>
          <w:tcPr>
            <w:tcW w:w="438" w:type="dxa"/>
            <w:tcBorders>
              <w:top w:val="nil"/>
              <w:left w:val="nil"/>
              <w:bottom w:val="nil"/>
              <w:right w:val="nil"/>
            </w:tcBorders>
            <w:noWrap/>
            <w:vAlign w:val="bottom"/>
          </w:tcPr>
          <w:p w14:paraId="3877F22E" w14:textId="77777777" w:rsidR="00E0410D" w:rsidRPr="00BE210C" w:rsidRDefault="00E0410D" w:rsidP="00BE1D94">
            <w:pPr>
              <w:rPr>
                <w:rFonts w:cs="Arial"/>
                <w:color w:val="FF0000"/>
              </w:rPr>
            </w:pPr>
          </w:p>
        </w:tc>
        <w:tc>
          <w:tcPr>
            <w:tcW w:w="1080" w:type="dxa"/>
            <w:tcBorders>
              <w:top w:val="nil"/>
              <w:left w:val="nil"/>
              <w:bottom w:val="nil"/>
              <w:right w:val="nil"/>
            </w:tcBorders>
            <w:noWrap/>
            <w:vAlign w:val="bottom"/>
          </w:tcPr>
          <w:p w14:paraId="6C92A780" w14:textId="77777777" w:rsidR="00E0410D" w:rsidRPr="00BE210C" w:rsidRDefault="00E0410D" w:rsidP="00BE1D94">
            <w:pPr>
              <w:jc w:val="right"/>
              <w:rPr>
                <w:rFonts w:cs="Arial"/>
                <w:color w:val="FF0000"/>
              </w:rPr>
            </w:pPr>
            <w:r w:rsidRPr="00BE210C">
              <w:rPr>
                <w:rFonts w:cs="Arial"/>
                <w:color w:val="FF0000"/>
              </w:rPr>
              <w:t>2640</w:t>
            </w:r>
          </w:p>
        </w:tc>
        <w:tc>
          <w:tcPr>
            <w:tcW w:w="720" w:type="dxa"/>
            <w:tcBorders>
              <w:top w:val="nil"/>
              <w:left w:val="nil"/>
              <w:bottom w:val="nil"/>
              <w:right w:val="nil"/>
            </w:tcBorders>
            <w:noWrap/>
            <w:vAlign w:val="bottom"/>
          </w:tcPr>
          <w:p w14:paraId="5130BCB4" w14:textId="77777777" w:rsidR="00E0410D" w:rsidRPr="00BE210C" w:rsidRDefault="00E0410D" w:rsidP="00BE1D94">
            <w:pPr>
              <w:rPr>
                <w:rFonts w:cs="Arial"/>
                <w:color w:val="FF0000"/>
              </w:rPr>
            </w:pPr>
          </w:p>
        </w:tc>
        <w:tc>
          <w:tcPr>
            <w:tcW w:w="1260" w:type="dxa"/>
            <w:tcBorders>
              <w:top w:val="nil"/>
              <w:left w:val="nil"/>
              <w:bottom w:val="nil"/>
              <w:right w:val="nil"/>
            </w:tcBorders>
            <w:noWrap/>
            <w:vAlign w:val="bottom"/>
          </w:tcPr>
          <w:p w14:paraId="55C4321C" w14:textId="77777777" w:rsidR="00E0410D" w:rsidRPr="00BE210C" w:rsidRDefault="00E0410D" w:rsidP="00BE1D94">
            <w:pPr>
              <w:jc w:val="right"/>
              <w:rPr>
                <w:rFonts w:cs="Arial"/>
                <w:color w:val="FF0000"/>
              </w:rPr>
            </w:pPr>
            <w:r w:rsidRPr="00BE210C">
              <w:rPr>
                <w:rFonts w:cs="Arial"/>
                <w:color w:val="FF0000"/>
              </w:rPr>
              <w:t>£2,100</w:t>
            </w:r>
          </w:p>
        </w:tc>
        <w:tc>
          <w:tcPr>
            <w:tcW w:w="540" w:type="dxa"/>
            <w:tcBorders>
              <w:top w:val="nil"/>
              <w:left w:val="nil"/>
              <w:bottom w:val="nil"/>
              <w:right w:val="nil"/>
            </w:tcBorders>
            <w:noWrap/>
            <w:vAlign w:val="bottom"/>
          </w:tcPr>
          <w:p w14:paraId="62C34B83" w14:textId="77777777" w:rsidR="00E0410D" w:rsidRPr="00BE210C" w:rsidRDefault="00E0410D" w:rsidP="00BE1D94">
            <w:pPr>
              <w:rPr>
                <w:rFonts w:cs="Arial"/>
                <w:color w:val="FF0000"/>
              </w:rPr>
            </w:pPr>
          </w:p>
        </w:tc>
        <w:tc>
          <w:tcPr>
            <w:tcW w:w="1440" w:type="dxa"/>
            <w:tcBorders>
              <w:top w:val="nil"/>
              <w:left w:val="nil"/>
              <w:bottom w:val="nil"/>
              <w:right w:val="nil"/>
            </w:tcBorders>
            <w:noWrap/>
            <w:vAlign w:val="bottom"/>
          </w:tcPr>
          <w:p w14:paraId="7934DDA4" w14:textId="77777777" w:rsidR="00E0410D" w:rsidRPr="00BE210C" w:rsidRDefault="00E0410D" w:rsidP="00BE1D94">
            <w:pPr>
              <w:jc w:val="center"/>
              <w:rPr>
                <w:rFonts w:cs="Arial"/>
                <w:color w:val="FF0000"/>
              </w:rPr>
            </w:pPr>
            <w:r w:rsidRPr="00BE210C">
              <w:rPr>
                <w:rFonts w:cs="Arial"/>
                <w:color w:val="FF0000"/>
              </w:rPr>
              <w:t>N/A</w:t>
            </w:r>
          </w:p>
        </w:tc>
        <w:tc>
          <w:tcPr>
            <w:tcW w:w="540" w:type="dxa"/>
            <w:tcBorders>
              <w:top w:val="nil"/>
              <w:left w:val="nil"/>
              <w:bottom w:val="nil"/>
              <w:right w:val="nil"/>
            </w:tcBorders>
            <w:noWrap/>
            <w:vAlign w:val="bottom"/>
          </w:tcPr>
          <w:p w14:paraId="7C27E2D9" w14:textId="77777777" w:rsidR="00E0410D" w:rsidRPr="00BE210C" w:rsidRDefault="00E0410D" w:rsidP="00BE1D94">
            <w:pPr>
              <w:rPr>
                <w:rFonts w:cs="Arial"/>
                <w:color w:val="FF0000"/>
              </w:rPr>
            </w:pPr>
          </w:p>
        </w:tc>
        <w:tc>
          <w:tcPr>
            <w:tcW w:w="1620" w:type="dxa"/>
            <w:tcBorders>
              <w:top w:val="nil"/>
              <w:left w:val="nil"/>
              <w:bottom w:val="nil"/>
              <w:right w:val="nil"/>
            </w:tcBorders>
            <w:noWrap/>
            <w:vAlign w:val="bottom"/>
          </w:tcPr>
          <w:p w14:paraId="21368BDB" w14:textId="77777777" w:rsidR="00E0410D" w:rsidRPr="00BE210C" w:rsidRDefault="00E0410D" w:rsidP="00BE1D94">
            <w:pPr>
              <w:jc w:val="right"/>
              <w:rPr>
                <w:rFonts w:cs="Arial"/>
                <w:color w:val="FF0000"/>
              </w:rPr>
            </w:pPr>
            <w:r w:rsidRPr="00BE210C">
              <w:rPr>
                <w:rFonts w:cs="Arial"/>
                <w:color w:val="FF0000"/>
              </w:rPr>
              <w:t>£1,400</w:t>
            </w:r>
          </w:p>
        </w:tc>
        <w:tc>
          <w:tcPr>
            <w:tcW w:w="540" w:type="dxa"/>
            <w:tcBorders>
              <w:top w:val="nil"/>
              <w:left w:val="nil"/>
              <w:bottom w:val="nil"/>
              <w:right w:val="nil"/>
            </w:tcBorders>
            <w:noWrap/>
            <w:vAlign w:val="bottom"/>
          </w:tcPr>
          <w:p w14:paraId="44A00F20" w14:textId="77777777" w:rsidR="00E0410D" w:rsidRPr="00BE210C" w:rsidRDefault="00E0410D" w:rsidP="00BE1D94">
            <w:pPr>
              <w:rPr>
                <w:rFonts w:cs="Arial"/>
                <w:color w:val="FF0000"/>
              </w:rPr>
            </w:pPr>
          </w:p>
        </w:tc>
        <w:tc>
          <w:tcPr>
            <w:tcW w:w="1260" w:type="dxa"/>
            <w:tcBorders>
              <w:top w:val="nil"/>
              <w:left w:val="nil"/>
              <w:bottom w:val="nil"/>
              <w:right w:val="nil"/>
            </w:tcBorders>
            <w:noWrap/>
            <w:vAlign w:val="bottom"/>
          </w:tcPr>
          <w:p w14:paraId="4B710BCD" w14:textId="77777777" w:rsidR="00E0410D" w:rsidRPr="00BE210C" w:rsidRDefault="00E0410D" w:rsidP="00BE1D94">
            <w:pPr>
              <w:rPr>
                <w:rFonts w:cs="Arial"/>
                <w:color w:val="FF0000"/>
              </w:rPr>
            </w:pPr>
          </w:p>
        </w:tc>
      </w:tr>
      <w:tr w:rsidR="00E0410D" w:rsidRPr="00BE210C" w14:paraId="68318C60" w14:textId="77777777">
        <w:trPr>
          <w:trHeight w:val="255"/>
        </w:trPr>
        <w:tc>
          <w:tcPr>
            <w:tcW w:w="1171" w:type="dxa"/>
            <w:tcBorders>
              <w:top w:val="nil"/>
              <w:left w:val="nil"/>
              <w:bottom w:val="nil"/>
              <w:right w:val="nil"/>
            </w:tcBorders>
            <w:noWrap/>
            <w:vAlign w:val="bottom"/>
          </w:tcPr>
          <w:p w14:paraId="57FDB5C9" w14:textId="77777777" w:rsidR="00E0410D" w:rsidRPr="00BE210C" w:rsidRDefault="00E0410D" w:rsidP="00BE1D94">
            <w:pPr>
              <w:rPr>
                <w:rFonts w:cs="Arial"/>
              </w:rPr>
            </w:pPr>
          </w:p>
        </w:tc>
        <w:tc>
          <w:tcPr>
            <w:tcW w:w="272" w:type="dxa"/>
            <w:tcBorders>
              <w:top w:val="nil"/>
              <w:left w:val="nil"/>
              <w:bottom w:val="nil"/>
              <w:right w:val="nil"/>
            </w:tcBorders>
            <w:noWrap/>
            <w:vAlign w:val="bottom"/>
          </w:tcPr>
          <w:p w14:paraId="3B33BBA8" w14:textId="77777777" w:rsidR="00E0410D" w:rsidRPr="00BE210C" w:rsidRDefault="00E0410D" w:rsidP="00BE1D94">
            <w:pPr>
              <w:rPr>
                <w:rFonts w:cs="Arial"/>
              </w:rPr>
            </w:pPr>
          </w:p>
        </w:tc>
        <w:tc>
          <w:tcPr>
            <w:tcW w:w="3718" w:type="dxa"/>
            <w:tcBorders>
              <w:top w:val="nil"/>
              <w:left w:val="nil"/>
              <w:bottom w:val="nil"/>
              <w:right w:val="nil"/>
            </w:tcBorders>
            <w:noWrap/>
            <w:vAlign w:val="bottom"/>
          </w:tcPr>
          <w:p w14:paraId="4AB2FB7D" w14:textId="77777777" w:rsidR="00E0410D" w:rsidRPr="00BE210C" w:rsidRDefault="00E0410D" w:rsidP="00BE1D94">
            <w:pPr>
              <w:rPr>
                <w:rFonts w:cs="Arial"/>
              </w:rPr>
            </w:pPr>
          </w:p>
        </w:tc>
        <w:tc>
          <w:tcPr>
            <w:tcW w:w="438" w:type="dxa"/>
            <w:tcBorders>
              <w:top w:val="nil"/>
              <w:left w:val="nil"/>
              <w:bottom w:val="nil"/>
              <w:right w:val="nil"/>
            </w:tcBorders>
            <w:noWrap/>
            <w:vAlign w:val="bottom"/>
          </w:tcPr>
          <w:p w14:paraId="4F66D3FC" w14:textId="77777777" w:rsidR="00E0410D" w:rsidRPr="00BE210C" w:rsidRDefault="00E0410D" w:rsidP="00BE1D94">
            <w:pPr>
              <w:rPr>
                <w:rFonts w:cs="Arial"/>
              </w:rPr>
            </w:pPr>
          </w:p>
        </w:tc>
        <w:tc>
          <w:tcPr>
            <w:tcW w:w="1080" w:type="dxa"/>
            <w:tcBorders>
              <w:top w:val="nil"/>
              <w:left w:val="nil"/>
              <w:bottom w:val="nil"/>
              <w:right w:val="nil"/>
            </w:tcBorders>
            <w:noWrap/>
            <w:vAlign w:val="bottom"/>
          </w:tcPr>
          <w:p w14:paraId="36DF41C4" w14:textId="77777777" w:rsidR="00E0410D" w:rsidRPr="00BE210C" w:rsidRDefault="00E0410D" w:rsidP="00BE1D94">
            <w:pPr>
              <w:rPr>
                <w:rFonts w:cs="Arial"/>
              </w:rPr>
            </w:pPr>
          </w:p>
        </w:tc>
        <w:tc>
          <w:tcPr>
            <w:tcW w:w="720" w:type="dxa"/>
            <w:tcBorders>
              <w:top w:val="nil"/>
              <w:left w:val="nil"/>
              <w:bottom w:val="nil"/>
              <w:right w:val="nil"/>
            </w:tcBorders>
            <w:noWrap/>
            <w:vAlign w:val="bottom"/>
          </w:tcPr>
          <w:p w14:paraId="2DEAC02A" w14:textId="77777777" w:rsidR="00E0410D" w:rsidRPr="00BE210C" w:rsidRDefault="00E0410D" w:rsidP="00BE1D94">
            <w:pPr>
              <w:rPr>
                <w:rFonts w:cs="Arial"/>
              </w:rPr>
            </w:pPr>
          </w:p>
        </w:tc>
        <w:tc>
          <w:tcPr>
            <w:tcW w:w="1260" w:type="dxa"/>
            <w:tcBorders>
              <w:top w:val="nil"/>
              <w:left w:val="nil"/>
              <w:bottom w:val="nil"/>
              <w:right w:val="nil"/>
            </w:tcBorders>
            <w:noWrap/>
            <w:vAlign w:val="bottom"/>
          </w:tcPr>
          <w:p w14:paraId="21DADB6F" w14:textId="77777777" w:rsidR="00E0410D" w:rsidRPr="00BE210C" w:rsidRDefault="00E0410D" w:rsidP="00BE1D94">
            <w:pPr>
              <w:rPr>
                <w:rFonts w:cs="Arial"/>
              </w:rPr>
            </w:pPr>
          </w:p>
        </w:tc>
        <w:tc>
          <w:tcPr>
            <w:tcW w:w="540" w:type="dxa"/>
            <w:tcBorders>
              <w:top w:val="nil"/>
              <w:left w:val="nil"/>
              <w:bottom w:val="nil"/>
              <w:right w:val="nil"/>
            </w:tcBorders>
            <w:noWrap/>
            <w:vAlign w:val="bottom"/>
          </w:tcPr>
          <w:p w14:paraId="6420F26F" w14:textId="77777777" w:rsidR="00E0410D" w:rsidRPr="00BE210C" w:rsidRDefault="00E0410D" w:rsidP="00BE1D94">
            <w:pPr>
              <w:rPr>
                <w:rFonts w:cs="Arial"/>
              </w:rPr>
            </w:pPr>
          </w:p>
        </w:tc>
        <w:tc>
          <w:tcPr>
            <w:tcW w:w="1440" w:type="dxa"/>
            <w:tcBorders>
              <w:top w:val="nil"/>
              <w:left w:val="nil"/>
              <w:bottom w:val="nil"/>
              <w:right w:val="nil"/>
            </w:tcBorders>
            <w:noWrap/>
            <w:vAlign w:val="bottom"/>
          </w:tcPr>
          <w:p w14:paraId="5F01869B" w14:textId="77777777" w:rsidR="00E0410D" w:rsidRPr="00BE210C" w:rsidRDefault="00E0410D" w:rsidP="00BE1D94">
            <w:pPr>
              <w:rPr>
                <w:rFonts w:cs="Arial"/>
              </w:rPr>
            </w:pPr>
          </w:p>
        </w:tc>
        <w:tc>
          <w:tcPr>
            <w:tcW w:w="540" w:type="dxa"/>
            <w:tcBorders>
              <w:top w:val="nil"/>
              <w:left w:val="nil"/>
              <w:bottom w:val="nil"/>
              <w:right w:val="nil"/>
            </w:tcBorders>
            <w:noWrap/>
            <w:vAlign w:val="bottom"/>
          </w:tcPr>
          <w:p w14:paraId="5895D2EE" w14:textId="77777777" w:rsidR="00E0410D" w:rsidRPr="00BE210C" w:rsidRDefault="00E0410D" w:rsidP="00BE1D94">
            <w:pPr>
              <w:rPr>
                <w:rFonts w:cs="Arial"/>
              </w:rPr>
            </w:pPr>
          </w:p>
        </w:tc>
        <w:tc>
          <w:tcPr>
            <w:tcW w:w="1620" w:type="dxa"/>
            <w:tcBorders>
              <w:top w:val="nil"/>
              <w:left w:val="nil"/>
              <w:bottom w:val="nil"/>
              <w:right w:val="nil"/>
            </w:tcBorders>
            <w:noWrap/>
            <w:vAlign w:val="bottom"/>
          </w:tcPr>
          <w:p w14:paraId="06C9E083" w14:textId="77777777" w:rsidR="00E0410D" w:rsidRPr="00BE210C" w:rsidRDefault="00E0410D" w:rsidP="00BE1D94">
            <w:pPr>
              <w:rPr>
                <w:rFonts w:cs="Arial"/>
              </w:rPr>
            </w:pPr>
          </w:p>
        </w:tc>
        <w:tc>
          <w:tcPr>
            <w:tcW w:w="540" w:type="dxa"/>
            <w:tcBorders>
              <w:top w:val="nil"/>
              <w:left w:val="nil"/>
              <w:bottom w:val="nil"/>
              <w:right w:val="nil"/>
            </w:tcBorders>
            <w:noWrap/>
            <w:vAlign w:val="bottom"/>
          </w:tcPr>
          <w:p w14:paraId="09B6B239" w14:textId="77777777" w:rsidR="00E0410D" w:rsidRPr="00BE210C" w:rsidRDefault="00E0410D" w:rsidP="00BE1D94">
            <w:pPr>
              <w:rPr>
                <w:rFonts w:cs="Arial"/>
              </w:rPr>
            </w:pPr>
          </w:p>
        </w:tc>
        <w:tc>
          <w:tcPr>
            <w:tcW w:w="1260" w:type="dxa"/>
            <w:tcBorders>
              <w:top w:val="nil"/>
              <w:left w:val="nil"/>
              <w:bottom w:val="nil"/>
              <w:right w:val="nil"/>
            </w:tcBorders>
            <w:noWrap/>
            <w:vAlign w:val="bottom"/>
          </w:tcPr>
          <w:p w14:paraId="40DFE3C3" w14:textId="77777777" w:rsidR="00E0410D" w:rsidRPr="00BE210C" w:rsidRDefault="00E0410D" w:rsidP="00BE1D94">
            <w:pPr>
              <w:rPr>
                <w:rFonts w:cs="Arial"/>
              </w:rPr>
            </w:pPr>
          </w:p>
        </w:tc>
      </w:tr>
      <w:tr w:rsidR="00E0410D" w:rsidRPr="00BE210C" w14:paraId="70D20358" w14:textId="77777777">
        <w:trPr>
          <w:trHeight w:val="255"/>
        </w:trPr>
        <w:tc>
          <w:tcPr>
            <w:tcW w:w="1171" w:type="dxa"/>
            <w:tcBorders>
              <w:top w:val="nil"/>
              <w:left w:val="nil"/>
              <w:bottom w:val="nil"/>
              <w:right w:val="nil"/>
            </w:tcBorders>
            <w:shd w:val="clear" w:color="auto" w:fill="C0C0C0"/>
            <w:noWrap/>
            <w:vAlign w:val="bottom"/>
          </w:tcPr>
          <w:p w14:paraId="4FE3253A" w14:textId="77777777" w:rsidR="00E0410D" w:rsidRPr="00BE210C" w:rsidRDefault="00E0410D" w:rsidP="00BE1D94">
            <w:pPr>
              <w:rPr>
                <w:rFonts w:cs="Arial"/>
              </w:rPr>
            </w:pPr>
            <w:r w:rsidRPr="00BE210C">
              <w:rPr>
                <w:rFonts w:cs="Arial"/>
              </w:rPr>
              <w:t> </w:t>
            </w:r>
          </w:p>
        </w:tc>
        <w:tc>
          <w:tcPr>
            <w:tcW w:w="272" w:type="dxa"/>
            <w:tcBorders>
              <w:top w:val="nil"/>
              <w:left w:val="nil"/>
              <w:bottom w:val="nil"/>
              <w:right w:val="nil"/>
            </w:tcBorders>
            <w:shd w:val="clear" w:color="auto" w:fill="C0C0C0"/>
            <w:noWrap/>
            <w:vAlign w:val="bottom"/>
          </w:tcPr>
          <w:p w14:paraId="5818008E" w14:textId="77777777" w:rsidR="00E0410D" w:rsidRPr="00BE210C" w:rsidRDefault="00E0410D" w:rsidP="00BE1D94">
            <w:pPr>
              <w:rPr>
                <w:rFonts w:cs="Arial"/>
              </w:rPr>
            </w:pPr>
            <w:r w:rsidRPr="00BE210C">
              <w:rPr>
                <w:rFonts w:cs="Arial"/>
              </w:rPr>
              <w:t> </w:t>
            </w:r>
          </w:p>
        </w:tc>
        <w:tc>
          <w:tcPr>
            <w:tcW w:w="3718" w:type="dxa"/>
            <w:tcBorders>
              <w:top w:val="nil"/>
              <w:left w:val="nil"/>
              <w:bottom w:val="nil"/>
              <w:right w:val="nil"/>
            </w:tcBorders>
            <w:shd w:val="clear" w:color="auto" w:fill="C0C0C0"/>
            <w:noWrap/>
            <w:vAlign w:val="bottom"/>
          </w:tcPr>
          <w:p w14:paraId="2BDA234D" w14:textId="77777777" w:rsidR="00E0410D" w:rsidRPr="00BE210C" w:rsidRDefault="00E0410D" w:rsidP="00BE1D94">
            <w:pPr>
              <w:rPr>
                <w:rFonts w:cs="Arial"/>
              </w:rPr>
            </w:pPr>
            <w:r w:rsidRPr="00BE210C">
              <w:rPr>
                <w:rFonts w:cs="Arial"/>
              </w:rPr>
              <w:t> </w:t>
            </w:r>
          </w:p>
        </w:tc>
        <w:tc>
          <w:tcPr>
            <w:tcW w:w="438" w:type="dxa"/>
            <w:tcBorders>
              <w:top w:val="nil"/>
              <w:left w:val="nil"/>
              <w:bottom w:val="nil"/>
              <w:right w:val="nil"/>
            </w:tcBorders>
            <w:shd w:val="clear" w:color="auto" w:fill="C0C0C0"/>
            <w:noWrap/>
            <w:vAlign w:val="bottom"/>
          </w:tcPr>
          <w:p w14:paraId="6A890109" w14:textId="77777777" w:rsidR="00E0410D" w:rsidRPr="00BE210C" w:rsidRDefault="00E0410D" w:rsidP="00BE1D94">
            <w:pPr>
              <w:rPr>
                <w:rFonts w:cs="Arial"/>
              </w:rPr>
            </w:pPr>
            <w:r w:rsidRPr="00BE210C">
              <w:rPr>
                <w:rFonts w:cs="Arial"/>
              </w:rPr>
              <w:t> </w:t>
            </w:r>
          </w:p>
        </w:tc>
        <w:tc>
          <w:tcPr>
            <w:tcW w:w="1080" w:type="dxa"/>
            <w:tcBorders>
              <w:top w:val="nil"/>
              <w:left w:val="nil"/>
              <w:bottom w:val="nil"/>
              <w:right w:val="nil"/>
            </w:tcBorders>
            <w:shd w:val="clear" w:color="auto" w:fill="C0C0C0"/>
            <w:noWrap/>
            <w:vAlign w:val="bottom"/>
          </w:tcPr>
          <w:p w14:paraId="24F99BB9" w14:textId="77777777" w:rsidR="00E0410D" w:rsidRPr="00BE210C" w:rsidRDefault="00E0410D" w:rsidP="00BE1D94">
            <w:pPr>
              <w:rPr>
                <w:rFonts w:cs="Arial"/>
              </w:rPr>
            </w:pPr>
            <w:r w:rsidRPr="00BE210C">
              <w:rPr>
                <w:rFonts w:cs="Arial"/>
              </w:rPr>
              <w:t> </w:t>
            </w:r>
          </w:p>
        </w:tc>
        <w:tc>
          <w:tcPr>
            <w:tcW w:w="720" w:type="dxa"/>
            <w:tcBorders>
              <w:top w:val="nil"/>
              <w:left w:val="nil"/>
              <w:bottom w:val="nil"/>
              <w:right w:val="nil"/>
            </w:tcBorders>
            <w:shd w:val="clear" w:color="auto" w:fill="C0C0C0"/>
            <w:noWrap/>
            <w:vAlign w:val="bottom"/>
          </w:tcPr>
          <w:p w14:paraId="16D7DFCD" w14:textId="77777777" w:rsidR="00E0410D" w:rsidRPr="00BE210C" w:rsidRDefault="00E0410D" w:rsidP="00BE1D94">
            <w:pPr>
              <w:rPr>
                <w:rFonts w:cs="Arial"/>
              </w:rPr>
            </w:pPr>
            <w:r w:rsidRPr="00BE210C">
              <w:rPr>
                <w:rFonts w:cs="Arial"/>
              </w:rPr>
              <w:t> </w:t>
            </w:r>
          </w:p>
        </w:tc>
        <w:tc>
          <w:tcPr>
            <w:tcW w:w="1260" w:type="dxa"/>
            <w:tcBorders>
              <w:top w:val="nil"/>
              <w:left w:val="nil"/>
              <w:bottom w:val="nil"/>
              <w:right w:val="nil"/>
            </w:tcBorders>
            <w:shd w:val="clear" w:color="auto" w:fill="C0C0C0"/>
            <w:noWrap/>
            <w:vAlign w:val="bottom"/>
          </w:tcPr>
          <w:p w14:paraId="72B17BE9"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1DEB7B94" w14:textId="77777777" w:rsidR="00E0410D" w:rsidRPr="00BE210C" w:rsidRDefault="00E0410D" w:rsidP="00BE1D94">
            <w:pPr>
              <w:rPr>
                <w:rFonts w:cs="Arial"/>
              </w:rPr>
            </w:pPr>
            <w:r w:rsidRPr="00BE210C">
              <w:rPr>
                <w:rFonts w:cs="Arial"/>
              </w:rPr>
              <w:t> </w:t>
            </w:r>
          </w:p>
        </w:tc>
        <w:tc>
          <w:tcPr>
            <w:tcW w:w="1440" w:type="dxa"/>
            <w:tcBorders>
              <w:top w:val="nil"/>
              <w:left w:val="nil"/>
              <w:bottom w:val="nil"/>
              <w:right w:val="nil"/>
            </w:tcBorders>
            <w:shd w:val="clear" w:color="auto" w:fill="C0C0C0"/>
            <w:noWrap/>
            <w:vAlign w:val="bottom"/>
          </w:tcPr>
          <w:p w14:paraId="6DF09FD3"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4330514C" w14:textId="77777777" w:rsidR="00E0410D" w:rsidRPr="00BE210C" w:rsidRDefault="00E0410D" w:rsidP="00BE1D94">
            <w:pPr>
              <w:rPr>
                <w:rFonts w:cs="Arial"/>
              </w:rPr>
            </w:pPr>
            <w:r w:rsidRPr="00BE210C">
              <w:rPr>
                <w:rFonts w:cs="Arial"/>
              </w:rPr>
              <w:t> </w:t>
            </w:r>
          </w:p>
        </w:tc>
        <w:tc>
          <w:tcPr>
            <w:tcW w:w="1620" w:type="dxa"/>
            <w:tcBorders>
              <w:top w:val="nil"/>
              <w:left w:val="nil"/>
              <w:bottom w:val="nil"/>
              <w:right w:val="nil"/>
            </w:tcBorders>
            <w:shd w:val="clear" w:color="auto" w:fill="C0C0C0"/>
            <w:noWrap/>
            <w:vAlign w:val="bottom"/>
          </w:tcPr>
          <w:p w14:paraId="2FAB9CF6"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65B166BA" w14:textId="77777777" w:rsidR="00E0410D" w:rsidRPr="00BE210C" w:rsidRDefault="00E0410D" w:rsidP="00BE1D94">
            <w:pPr>
              <w:rPr>
                <w:rFonts w:cs="Arial"/>
              </w:rPr>
            </w:pPr>
            <w:r w:rsidRPr="00BE210C">
              <w:rPr>
                <w:rFonts w:cs="Arial"/>
              </w:rPr>
              <w:t> </w:t>
            </w:r>
          </w:p>
        </w:tc>
        <w:tc>
          <w:tcPr>
            <w:tcW w:w="1260" w:type="dxa"/>
            <w:tcBorders>
              <w:top w:val="nil"/>
              <w:left w:val="nil"/>
              <w:bottom w:val="nil"/>
              <w:right w:val="nil"/>
            </w:tcBorders>
            <w:shd w:val="clear" w:color="auto" w:fill="C0C0C0"/>
            <w:noWrap/>
            <w:vAlign w:val="bottom"/>
          </w:tcPr>
          <w:p w14:paraId="61BED3D8" w14:textId="77777777" w:rsidR="00E0410D" w:rsidRPr="00BE210C" w:rsidRDefault="00E0410D" w:rsidP="00BE1D94">
            <w:pPr>
              <w:rPr>
                <w:rFonts w:cs="Arial"/>
              </w:rPr>
            </w:pPr>
            <w:r w:rsidRPr="00BE210C">
              <w:rPr>
                <w:rFonts w:cs="Arial"/>
              </w:rPr>
              <w:t> </w:t>
            </w:r>
          </w:p>
        </w:tc>
      </w:tr>
      <w:tr w:rsidR="00E0410D" w:rsidRPr="00BE210C" w14:paraId="19CCA92F" w14:textId="77777777">
        <w:trPr>
          <w:trHeight w:val="255"/>
        </w:trPr>
        <w:tc>
          <w:tcPr>
            <w:tcW w:w="1171" w:type="dxa"/>
            <w:tcBorders>
              <w:top w:val="nil"/>
              <w:left w:val="nil"/>
              <w:bottom w:val="nil"/>
              <w:right w:val="nil"/>
            </w:tcBorders>
            <w:noWrap/>
            <w:vAlign w:val="bottom"/>
          </w:tcPr>
          <w:p w14:paraId="43D74D2A" w14:textId="77777777" w:rsidR="00E0410D" w:rsidRPr="00BE210C" w:rsidRDefault="00E0410D" w:rsidP="00BE1D94">
            <w:pPr>
              <w:rPr>
                <w:rFonts w:cs="Arial"/>
                <w:color w:val="FF0000"/>
              </w:rPr>
            </w:pPr>
            <w:r w:rsidRPr="00BE210C">
              <w:rPr>
                <w:rFonts w:cs="Arial"/>
                <w:color w:val="FF0000"/>
              </w:rPr>
              <w:t>275kV</w:t>
            </w:r>
          </w:p>
        </w:tc>
        <w:tc>
          <w:tcPr>
            <w:tcW w:w="272" w:type="dxa"/>
            <w:tcBorders>
              <w:top w:val="nil"/>
              <w:left w:val="nil"/>
              <w:bottom w:val="nil"/>
              <w:right w:val="nil"/>
            </w:tcBorders>
            <w:noWrap/>
            <w:vAlign w:val="bottom"/>
          </w:tcPr>
          <w:p w14:paraId="35B82A63" w14:textId="77777777" w:rsidR="00E0410D" w:rsidRPr="00BE210C" w:rsidRDefault="00E0410D" w:rsidP="00BE1D94">
            <w:pPr>
              <w:rPr>
                <w:rFonts w:cs="Arial"/>
                <w:color w:val="FF0000"/>
              </w:rPr>
            </w:pPr>
          </w:p>
        </w:tc>
        <w:tc>
          <w:tcPr>
            <w:tcW w:w="3718" w:type="dxa"/>
            <w:tcBorders>
              <w:top w:val="nil"/>
              <w:left w:val="nil"/>
              <w:bottom w:val="nil"/>
              <w:right w:val="nil"/>
            </w:tcBorders>
            <w:noWrap/>
            <w:vAlign w:val="bottom"/>
          </w:tcPr>
          <w:p w14:paraId="753EE18B" w14:textId="77777777" w:rsidR="00E0410D" w:rsidRPr="00BE210C" w:rsidRDefault="00E0410D" w:rsidP="00BE1D94">
            <w:pPr>
              <w:rPr>
                <w:rFonts w:cs="Arial"/>
                <w:color w:val="FF0000"/>
              </w:rPr>
            </w:pPr>
            <w:r w:rsidRPr="00BE210C">
              <w:rPr>
                <w:rFonts w:cs="Arial"/>
                <w:color w:val="FF0000"/>
              </w:rPr>
              <w:t xml:space="preserve">1320MVA Double </w:t>
            </w:r>
            <w:proofErr w:type="spellStart"/>
            <w:r w:rsidRPr="00BE210C">
              <w:rPr>
                <w:rFonts w:cs="Arial"/>
                <w:color w:val="FF0000"/>
              </w:rPr>
              <w:t>Cct</w:t>
            </w:r>
            <w:proofErr w:type="spellEnd"/>
          </w:p>
        </w:tc>
        <w:tc>
          <w:tcPr>
            <w:tcW w:w="438" w:type="dxa"/>
            <w:tcBorders>
              <w:top w:val="nil"/>
              <w:left w:val="nil"/>
              <w:bottom w:val="nil"/>
              <w:right w:val="nil"/>
            </w:tcBorders>
            <w:noWrap/>
            <w:vAlign w:val="bottom"/>
          </w:tcPr>
          <w:p w14:paraId="085F7993" w14:textId="77777777" w:rsidR="00E0410D" w:rsidRPr="00BE210C" w:rsidRDefault="00E0410D" w:rsidP="00BE1D94">
            <w:pPr>
              <w:rPr>
                <w:rFonts w:cs="Arial"/>
                <w:color w:val="FF0000"/>
              </w:rPr>
            </w:pPr>
          </w:p>
        </w:tc>
        <w:tc>
          <w:tcPr>
            <w:tcW w:w="1080" w:type="dxa"/>
            <w:tcBorders>
              <w:top w:val="nil"/>
              <w:left w:val="nil"/>
              <w:bottom w:val="nil"/>
              <w:right w:val="nil"/>
            </w:tcBorders>
            <w:noWrap/>
            <w:vAlign w:val="bottom"/>
          </w:tcPr>
          <w:p w14:paraId="51C7BB6B" w14:textId="77777777" w:rsidR="00E0410D" w:rsidRPr="00BE210C" w:rsidRDefault="00E0410D" w:rsidP="00BE1D94">
            <w:pPr>
              <w:jc w:val="right"/>
              <w:rPr>
                <w:rFonts w:cs="Arial"/>
                <w:color w:val="FF0000"/>
              </w:rPr>
            </w:pPr>
            <w:r w:rsidRPr="00BE210C">
              <w:rPr>
                <w:rFonts w:cs="Arial"/>
                <w:color w:val="FF0000"/>
              </w:rPr>
              <w:t>2640</w:t>
            </w:r>
          </w:p>
        </w:tc>
        <w:tc>
          <w:tcPr>
            <w:tcW w:w="720" w:type="dxa"/>
            <w:tcBorders>
              <w:top w:val="nil"/>
              <w:left w:val="nil"/>
              <w:bottom w:val="nil"/>
              <w:right w:val="nil"/>
            </w:tcBorders>
            <w:noWrap/>
            <w:vAlign w:val="bottom"/>
          </w:tcPr>
          <w:p w14:paraId="766DC87E" w14:textId="77777777" w:rsidR="00E0410D" w:rsidRPr="00BE210C" w:rsidRDefault="00E0410D" w:rsidP="00BE1D94">
            <w:pPr>
              <w:rPr>
                <w:rFonts w:cs="Arial"/>
                <w:color w:val="FF0000"/>
              </w:rPr>
            </w:pPr>
          </w:p>
        </w:tc>
        <w:tc>
          <w:tcPr>
            <w:tcW w:w="1260" w:type="dxa"/>
            <w:tcBorders>
              <w:top w:val="nil"/>
              <w:left w:val="nil"/>
              <w:bottom w:val="nil"/>
              <w:right w:val="nil"/>
            </w:tcBorders>
            <w:noWrap/>
            <w:vAlign w:val="bottom"/>
          </w:tcPr>
          <w:p w14:paraId="6CB174B2" w14:textId="77777777" w:rsidR="00E0410D" w:rsidRPr="00BE210C" w:rsidRDefault="00E0410D" w:rsidP="00BE1D94">
            <w:pPr>
              <w:jc w:val="right"/>
              <w:rPr>
                <w:rFonts w:cs="Arial"/>
                <w:color w:val="FF0000"/>
              </w:rPr>
            </w:pPr>
            <w:r w:rsidRPr="00BE210C">
              <w:rPr>
                <w:rFonts w:cs="Arial"/>
                <w:color w:val="FF0000"/>
              </w:rPr>
              <w:t>£1,700</w:t>
            </w:r>
          </w:p>
        </w:tc>
        <w:tc>
          <w:tcPr>
            <w:tcW w:w="540" w:type="dxa"/>
            <w:tcBorders>
              <w:top w:val="nil"/>
              <w:left w:val="nil"/>
              <w:bottom w:val="nil"/>
              <w:right w:val="nil"/>
            </w:tcBorders>
            <w:noWrap/>
            <w:vAlign w:val="bottom"/>
          </w:tcPr>
          <w:p w14:paraId="6ED6B24B" w14:textId="77777777" w:rsidR="00E0410D" w:rsidRPr="00BE210C" w:rsidRDefault="00E0410D" w:rsidP="00BE1D94">
            <w:pPr>
              <w:rPr>
                <w:rFonts w:cs="Arial"/>
                <w:color w:val="FF0000"/>
              </w:rPr>
            </w:pPr>
          </w:p>
        </w:tc>
        <w:tc>
          <w:tcPr>
            <w:tcW w:w="1440" w:type="dxa"/>
            <w:tcBorders>
              <w:top w:val="nil"/>
              <w:left w:val="nil"/>
              <w:bottom w:val="nil"/>
              <w:right w:val="nil"/>
            </w:tcBorders>
            <w:noWrap/>
            <w:vAlign w:val="bottom"/>
          </w:tcPr>
          <w:p w14:paraId="3D82DB29" w14:textId="77777777" w:rsidR="00E0410D" w:rsidRPr="00BE210C" w:rsidRDefault="00E0410D" w:rsidP="00BE1D94">
            <w:pPr>
              <w:jc w:val="center"/>
              <w:rPr>
                <w:rFonts w:cs="Arial"/>
                <w:color w:val="FF0000"/>
              </w:rPr>
            </w:pPr>
            <w:r w:rsidRPr="00BE210C">
              <w:rPr>
                <w:rFonts w:cs="Arial"/>
                <w:color w:val="FF0000"/>
              </w:rPr>
              <w:t>N/A</w:t>
            </w:r>
          </w:p>
        </w:tc>
        <w:tc>
          <w:tcPr>
            <w:tcW w:w="540" w:type="dxa"/>
            <w:tcBorders>
              <w:top w:val="nil"/>
              <w:left w:val="nil"/>
              <w:bottom w:val="nil"/>
              <w:right w:val="nil"/>
            </w:tcBorders>
            <w:noWrap/>
            <w:vAlign w:val="bottom"/>
          </w:tcPr>
          <w:p w14:paraId="601E8DBB" w14:textId="77777777" w:rsidR="00E0410D" w:rsidRPr="00BE210C" w:rsidRDefault="00E0410D" w:rsidP="00BE1D94">
            <w:pPr>
              <w:rPr>
                <w:rFonts w:cs="Arial"/>
                <w:color w:val="FF0000"/>
              </w:rPr>
            </w:pPr>
          </w:p>
        </w:tc>
        <w:tc>
          <w:tcPr>
            <w:tcW w:w="1620" w:type="dxa"/>
            <w:tcBorders>
              <w:top w:val="nil"/>
              <w:left w:val="nil"/>
              <w:bottom w:val="nil"/>
              <w:right w:val="nil"/>
            </w:tcBorders>
            <w:noWrap/>
            <w:vAlign w:val="bottom"/>
          </w:tcPr>
          <w:p w14:paraId="0F3036F9" w14:textId="77777777" w:rsidR="00E0410D" w:rsidRPr="00BE210C" w:rsidRDefault="00E0410D" w:rsidP="00BE1D94">
            <w:pPr>
              <w:jc w:val="right"/>
              <w:rPr>
                <w:rFonts w:cs="Arial"/>
                <w:color w:val="FF0000"/>
              </w:rPr>
            </w:pPr>
            <w:r w:rsidRPr="00BE210C">
              <w:rPr>
                <w:rFonts w:cs="Arial"/>
                <w:color w:val="FF0000"/>
              </w:rPr>
              <w:t>£1,200</w:t>
            </w:r>
          </w:p>
        </w:tc>
        <w:tc>
          <w:tcPr>
            <w:tcW w:w="540" w:type="dxa"/>
            <w:tcBorders>
              <w:top w:val="nil"/>
              <w:left w:val="nil"/>
              <w:bottom w:val="nil"/>
              <w:right w:val="nil"/>
            </w:tcBorders>
            <w:noWrap/>
            <w:vAlign w:val="bottom"/>
          </w:tcPr>
          <w:p w14:paraId="47B9A17C" w14:textId="77777777" w:rsidR="00E0410D" w:rsidRPr="00BE210C" w:rsidRDefault="00E0410D" w:rsidP="00BE1D94">
            <w:pPr>
              <w:rPr>
                <w:rFonts w:cs="Arial"/>
                <w:color w:val="FF0000"/>
              </w:rPr>
            </w:pPr>
          </w:p>
        </w:tc>
        <w:tc>
          <w:tcPr>
            <w:tcW w:w="1260" w:type="dxa"/>
            <w:tcBorders>
              <w:top w:val="nil"/>
              <w:left w:val="nil"/>
              <w:bottom w:val="nil"/>
              <w:right w:val="nil"/>
            </w:tcBorders>
            <w:noWrap/>
            <w:vAlign w:val="bottom"/>
          </w:tcPr>
          <w:p w14:paraId="3774E046" w14:textId="77777777" w:rsidR="00E0410D" w:rsidRPr="00BE210C" w:rsidRDefault="00E0410D" w:rsidP="00BE1D94">
            <w:pPr>
              <w:rPr>
                <w:rFonts w:cs="Arial"/>
                <w:color w:val="FF0000"/>
              </w:rPr>
            </w:pPr>
          </w:p>
        </w:tc>
      </w:tr>
      <w:tr w:rsidR="00E0410D" w:rsidRPr="00BE210C" w14:paraId="5124E7F3" w14:textId="77777777">
        <w:trPr>
          <w:trHeight w:val="255"/>
        </w:trPr>
        <w:tc>
          <w:tcPr>
            <w:tcW w:w="1171" w:type="dxa"/>
            <w:tcBorders>
              <w:top w:val="nil"/>
              <w:left w:val="nil"/>
              <w:bottom w:val="nil"/>
              <w:right w:val="nil"/>
            </w:tcBorders>
            <w:noWrap/>
            <w:vAlign w:val="bottom"/>
          </w:tcPr>
          <w:p w14:paraId="5B833C0D" w14:textId="77777777" w:rsidR="00E0410D" w:rsidRPr="00BE210C" w:rsidRDefault="00E0410D" w:rsidP="00BE1D94">
            <w:pPr>
              <w:rPr>
                <w:rFonts w:cs="Arial"/>
              </w:rPr>
            </w:pPr>
          </w:p>
        </w:tc>
        <w:tc>
          <w:tcPr>
            <w:tcW w:w="272" w:type="dxa"/>
            <w:tcBorders>
              <w:top w:val="nil"/>
              <w:left w:val="nil"/>
              <w:bottom w:val="nil"/>
              <w:right w:val="nil"/>
            </w:tcBorders>
            <w:noWrap/>
            <w:vAlign w:val="bottom"/>
          </w:tcPr>
          <w:p w14:paraId="54A39F9B" w14:textId="77777777" w:rsidR="00E0410D" w:rsidRPr="00BE210C" w:rsidRDefault="00E0410D" w:rsidP="00BE1D94">
            <w:pPr>
              <w:rPr>
                <w:rFonts w:cs="Arial"/>
              </w:rPr>
            </w:pPr>
          </w:p>
        </w:tc>
        <w:tc>
          <w:tcPr>
            <w:tcW w:w="3718" w:type="dxa"/>
            <w:tcBorders>
              <w:top w:val="nil"/>
              <w:left w:val="nil"/>
              <w:bottom w:val="nil"/>
              <w:right w:val="nil"/>
            </w:tcBorders>
            <w:noWrap/>
            <w:vAlign w:val="bottom"/>
          </w:tcPr>
          <w:p w14:paraId="242ED1D4" w14:textId="77777777" w:rsidR="00E0410D" w:rsidRPr="00BE210C" w:rsidRDefault="00E0410D" w:rsidP="00BE1D94">
            <w:pPr>
              <w:rPr>
                <w:rFonts w:cs="Arial"/>
                <w:color w:val="FF0000"/>
              </w:rPr>
            </w:pPr>
          </w:p>
        </w:tc>
        <w:tc>
          <w:tcPr>
            <w:tcW w:w="438" w:type="dxa"/>
            <w:tcBorders>
              <w:top w:val="nil"/>
              <w:left w:val="nil"/>
              <w:bottom w:val="nil"/>
              <w:right w:val="nil"/>
            </w:tcBorders>
            <w:noWrap/>
            <w:vAlign w:val="bottom"/>
          </w:tcPr>
          <w:p w14:paraId="333487A9" w14:textId="77777777" w:rsidR="00E0410D" w:rsidRPr="00BE210C" w:rsidRDefault="00E0410D" w:rsidP="00BE1D94">
            <w:pPr>
              <w:rPr>
                <w:rFonts w:cs="Arial"/>
              </w:rPr>
            </w:pPr>
          </w:p>
        </w:tc>
        <w:tc>
          <w:tcPr>
            <w:tcW w:w="1080" w:type="dxa"/>
            <w:tcBorders>
              <w:top w:val="nil"/>
              <w:left w:val="nil"/>
              <w:bottom w:val="nil"/>
              <w:right w:val="nil"/>
            </w:tcBorders>
            <w:noWrap/>
            <w:vAlign w:val="bottom"/>
          </w:tcPr>
          <w:p w14:paraId="0145297A" w14:textId="77777777" w:rsidR="00E0410D" w:rsidRPr="00BE210C" w:rsidRDefault="00E0410D" w:rsidP="00BE1D94">
            <w:pPr>
              <w:rPr>
                <w:rFonts w:cs="Arial"/>
              </w:rPr>
            </w:pPr>
          </w:p>
        </w:tc>
        <w:tc>
          <w:tcPr>
            <w:tcW w:w="720" w:type="dxa"/>
            <w:tcBorders>
              <w:top w:val="nil"/>
              <w:left w:val="nil"/>
              <w:bottom w:val="nil"/>
              <w:right w:val="nil"/>
            </w:tcBorders>
            <w:noWrap/>
            <w:vAlign w:val="bottom"/>
          </w:tcPr>
          <w:p w14:paraId="5554E0F2" w14:textId="77777777" w:rsidR="00E0410D" w:rsidRPr="00BE210C" w:rsidRDefault="00E0410D" w:rsidP="00BE1D94">
            <w:pPr>
              <w:rPr>
                <w:rFonts w:cs="Arial"/>
              </w:rPr>
            </w:pPr>
          </w:p>
        </w:tc>
        <w:tc>
          <w:tcPr>
            <w:tcW w:w="1260" w:type="dxa"/>
            <w:tcBorders>
              <w:top w:val="nil"/>
              <w:left w:val="nil"/>
              <w:bottom w:val="nil"/>
              <w:right w:val="nil"/>
            </w:tcBorders>
            <w:noWrap/>
            <w:vAlign w:val="bottom"/>
          </w:tcPr>
          <w:p w14:paraId="34468386" w14:textId="77777777" w:rsidR="00E0410D" w:rsidRPr="00BE210C" w:rsidRDefault="00E0410D" w:rsidP="00BE1D94">
            <w:pPr>
              <w:rPr>
                <w:rFonts w:cs="Arial"/>
                <w:color w:val="FF0000"/>
              </w:rPr>
            </w:pPr>
          </w:p>
        </w:tc>
        <w:tc>
          <w:tcPr>
            <w:tcW w:w="540" w:type="dxa"/>
            <w:tcBorders>
              <w:top w:val="nil"/>
              <w:left w:val="nil"/>
              <w:bottom w:val="nil"/>
              <w:right w:val="nil"/>
            </w:tcBorders>
            <w:noWrap/>
            <w:vAlign w:val="bottom"/>
          </w:tcPr>
          <w:p w14:paraId="1030884B" w14:textId="77777777" w:rsidR="00E0410D" w:rsidRPr="00BE210C" w:rsidRDefault="00E0410D" w:rsidP="00BE1D94">
            <w:pPr>
              <w:rPr>
                <w:rFonts w:cs="Arial"/>
              </w:rPr>
            </w:pPr>
          </w:p>
        </w:tc>
        <w:tc>
          <w:tcPr>
            <w:tcW w:w="1440" w:type="dxa"/>
            <w:tcBorders>
              <w:top w:val="nil"/>
              <w:left w:val="nil"/>
              <w:bottom w:val="nil"/>
              <w:right w:val="nil"/>
            </w:tcBorders>
            <w:noWrap/>
            <w:vAlign w:val="bottom"/>
          </w:tcPr>
          <w:p w14:paraId="30E96C34" w14:textId="77777777" w:rsidR="00E0410D" w:rsidRPr="00BE210C" w:rsidRDefault="00E0410D" w:rsidP="00BE1D94">
            <w:pPr>
              <w:jc w:val="center"/>
              <w:rPr>
                <w:rFonts w:cs="Arial"/>
                <w:color w:val="FF0000"/>
              </w:rPr>
            </w:pPr>
          </w:p>
        </w:tc>
        <w:tc>
          <w:tcPr>
            <w:tcW w:w="540" w:type="dxa"/>
            <w:tcBorders>
              <w:top w:val="nil"/>
              <w:left w:val="nil"/>
              <w:bottom w:val="nil"/>
              <w:right w:val="nil"/>
            </w:tcBorders>
            <w:noWrap/>
            <w:vAlign w:val="bottom"/>
          </w:tcPr>
          <w:p w14:paraId="05E8E142" w14:textId="77777777" w:rsidR="00E0410D" w:rsidRPr="00BE210C" w:rsidRDefault="00E0410D" w:rsidP="00BE1D94">
            <w:pPr>
              <w:rPr>
                <w:rFonts w:cs="Arial"/>
              </w:rPr>
            </w:pPr>
          </w:p>
        </w:tc>
        <w:tc>
          <w:tcPr>
            <w:tcW w:w="1620" w:type="dxa"/>
            <w:tcBorders>
              <w:top w:val="nil"/>
              <w:left w:val="nil"/>
              <w:bottom w:val="nil"/>
              <w:right w:val="nil"/>
            </w:tcBorders>
            <w:noWrap/>
            <w:vAlign w:val="bottom"/>
          </w:tcPr>
          <w:p w14:paraId="521656B3" w14:textId="77777777" w:rsidR="00E0410D" w:rsidRPr="00BE210C" w:rsidRDefault="00E0410D" w:rsidP="00BE1D94">
            <w:pPr>
              <w:rPr>
                <w:rFonts w:cs="Arial"/>
                <w:color w:val="FF0000"/>
              </w:rPr>
            </w:pPr>
          </w:p>
        </w:tc>
        <w:tc>
          <w:tcPr>
            <w:tcW w:w="540" w:type="dxa"/>
            <w:tcBorders>
              <w:top w:val="nil"/>
              <w:left w:val="nil"/>
              <w:bottom w:val="nil"/>
              <w:right w:val="nil"/>
            </w:tcBorders>
            <w:noWrap/>
            <w:vAlign w:val="bottom"/>
          </w:tcPr>
          <w:p w14:paraId="3E08F3EF" w14:textId="77777777" w:rsidR="00E0410D" w:rsidRPr="00BE210C" w:rsidRDefault="00E0410D" w:rsidP="00BE1D94">
            <w:pPr>
              <w:rPr>
                <w:rFonts w:cs="Arial"/>
              </w:rPr>
            </w:pPr>
          </w:p>
        </w:tc>
        <w:tc>
          <w:tcPr>
            <w:tcW w:w="1260" w:type="dxa"/>
            <w:tcBorders>
              <w:top w:val="nil"/>
              <w:left w:val="nil"/>
              <w:bottom w:val="nil"/>
              <w:right w:val="nil"/>
            </w:tcBorders>
            <w:noWrap/>
            <w:vAlign w:val="bottom"/>
          </w:tcPr>
          <w:p w14:paraId="7882E8AB" w14:textId="77777777" w:rsidR="00E0410D" w:rsidRPr="00BE210C" w:rsidRDefault="00E0410D" w:rsidP="00BE1D94">
            <w:pPr>
              <w:rPr>
                <w:rFonts w:cs="Arial"/>
              </w:rPr>
            </w:pPr>
          </w:p>
        </w:tc>
      </w:tr>
      <w:tr w:rsidR="00E0410D" w:rsidRPr="00BE210C" w14:paraId="62CD4AD3" w14:textId="77777777">
        <w:trPr>
          <w:trHeight w:val="255"/>
        </w:trPr>
        <w:tc>
          <w:tcPr>
            <w:tcW w:w="1171" w:type="dxa"/>
            <w:tcBorders>
              <w:top w:val="nil"/>
              <w:left w:val="nil"/>
              <w:bottom w:val="nil"/>
              <w:right w:val="nil"/>
            </w:tcBorders>
            <w:shd w:val="clear" w:color="auto" w:fill="C0C0C0"/>
            <w:noWrap/>
            <w:vAlign w:val="bottom"/>
          </w:tcPr>
          <w:p w14:paraId="0FE32AA0" w14:textId="77777777" w:rsidR="00E0410D" w:rsidRPr="00BE210C" w:rsidRDefault="00E0410D" w:rsidP="00BE1D94">
            <w:pPr>
              <w:rPr>
                <w:rFonts w:cs="Arial"/>
              </w:rPr>
            </w:pPr>
            <w:r w:rsidRPr="00BE210C">
              <w:rPr>
                <w:rFonts w:cs="Arial"/>
              </w:rPr>
              <w:t> </w:t>
            </w:r>
          </w:p>
        </w:tc>
        <w:tc>
          <w:tcPr>
            <w:tcW w:w="272" w:type="dxa"/>
            <w:tcBorders>
              <w:top w:val="nil"/>
              <w:left w:val="nil"/>
              <w:bottom w:val="nil"/>
              <w:right w:val="nil"/>
            </w:tcBorders>
            <w:shd w:val="clear" w:color="auto" w:fill="C0C0C0"/>
            <w:noWrap/>
            <w:vAlign w:val="bottom"/>
          </w:tcPr>
          <w:p w14:paraId="18E6EB55" w14:textId="77777777" w:rsidR="00E0410D" w:rsidRPr="00BE210C" w:rsidRDefault="00E0410D" w:rsidP="00BE1D94">
            <w:pPr>
              <w:rPr>
                <w:rFonts w:cs="Arial"/>
              </w:rPr>
            </w:pPr>
            <w:r w:rsidRPr="00BE210C">
              <w:rPr>
                <w:rFonts w:cs="Arial"/>
              </w:rPr>
              <w:t> </w:t>
            </w:r>
          </w:p>
        </w:tc>
        <w:tc>
          <w:tcPr>
            <w:tcW w:w="3718" w:type="dxa"/>
            <w:tcBorders>
              <w:top w:val="nil"/>
              <w:left w:val="nil"/>
              <w:bottom w:val="nil"/>
              <w:right w:val="nil"/>
            </w:tcBorders>
            <w:shd w:val="clear" w:color="auto" w:fill="C0C0C0"/>
            <w:noWrap/>
            <w:vAlign w:val="bottom"/>
          </w:tcPr>
          <w:p w14:paraId="6DDEDFFC" w14:textId="77777777" w:rsidR="00E0410D" w:rsidRPr="00BE210C" w:rsidRDefault="00E0410D" w:rsidP="00BE1D94">
            <w:pPr>
              <w:rPr>
                <w:rFonts w:cs="Arial"/>
              </w:rPr>
            </w:pPr>
            <w:r w:rsidRPr="00BE210C">
              <w:rPr>
                <w:rFonts w:cs="Arial"/>
              </w:rPr>
              <w:t> </w:t>
            </w:r>
          </w:p>
        </w:tc>
        <w:tc>
          <w:tcPr>
            <w:tcW w:w="438" w:type="dxa"/>
            <w:tcBorders>
              <w:top w:val="nil"/>
              <w:left w:val="nil"/>
              <w:bottom w:val="nil"/>
              <w:right w:val="nil"/>
            </w:tcBorders>
            <w:shd w:val="clear" w:color="auto" w:fill="C0C0C0"/>
            <w:noWrap/>
            <w:vAlign w:val="bottom"/>
          </w:tcPr>
          <w:p w14:paraId="1A43CB06" w14:textId="77777777" w:rsidR="00E0410D" w:rsidRPr="00BE210C" w:rsidRDefault="00E0410D" w:rsidP="00BE1D94">
            <w:pPr>
              <w:rPr>
                <w:rFonts w:cs="Arial"/>
              </w:rPr>
            </w:pPr>
            <w:r w:rsidRPr="00BE210C">
              <w:rPr>
                <w:rFonts w:cs="Arial"/>
              </w:rPr>
              <w:t> </w:t>
            </w:r>
          </w:p>
        </w:tc>
        <w:tc>
          <w:tcPr>
            <w:tcW w:w="1080" w:type="dxa"/>
            <w:tcBorders>
              <w:top w:val="nil"/>
              <w:left w:val="nil"/>
              <w:bottom w:val="nil"/>
              <w:right w:val="nil"/>
            </w:tcBorders>
            <w:shd w:val="clear" w:color="auto" w:fill="C0C0C0"/>
            <w:noWrap/>
            <w:vAlign w:val="bottom"/>
          </w:tcPr>
          <w:p w14:paraId="35D05E0D" w14:textId="77777777" w:rsidR="00E0410D" w:rsidRPr="00BE210C" w:rsidRDefault="00E0410D" w:rsidP="00BE1D94">
            <w:pPr>
              <w:rPr>
                <w:rFonts w:cs="Arial"/>
              </w:rPr>
            </w:pPr>
            <w:r w:rsidRPr="00BE210C">
              <w:rPr>
                <w:rFonts w:cs="Arial"/>
              </w:rPr>
              <w:t> </w:t>
            </w:r>
          </w:p>
        </w:tc>
        <w:tc>
          <w:tcPr>
            <w:tcW w:w="720" w:type="dxa"/>
            <w:tcBorders>
              <w:top w:val="nil"/>
              <w:left w:val="nil"/>
              <w:bottom w:val="nil"/>
              <w:right w:val="nil"/>
            </w:tcBorders>
            <w:shd w:val="clear" w:color="auto" w:fill="C0C0C0"/>
            <w:noWrap/>
            <w:vAlign w:val="bottom"/>
          </w:tcPr>
          <w:p w14:paraId="15B4ED65" w14:textId="77777777" w:rsidR="00E0410D" w:rsidRPr="00BE210C" w:rsidRDefault="00E0410D" w:rsidP="00BE1D94">
            <w:pPr>
              <w:rPr>
                <w:rFonts w:cs="Arial"/>
              </w:rPr>
            </w:pPr>
            <w:r w:rsidRPr="00BE210C">
              <w:rPr>
                <w:rFonts w:cs="Arial"/>
              </w:rPr>
              <w:t> </w:t>
            </w:r>
          </w:p>
        </w:tc>
        <w:tc>
          <w:tcPr>
            <w:tcW w:w="1260" w:type="dxa"/>
            <w:tcBorders>
              <w:top w:val="nil"/>
              <w:left w:val="nil"/>
              <w:bottom w:val="nil"/>
              <w:right w:val="nil"/>
            </w:tcBorders>
            <w:shd w:val="clear" w:color="auto" w:fill="C0C0C0"/>
            <w:noWrap/>
            <w:vAlign w:val="bottom"/>
          </w:tcPr>
          <w:p w14:paraId="5903F8E8"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0870C57C" w14:textId="77777777" w:rsidR="00E0410D" w:rsidRPr="00BE210C" w:rsidRDefault="00E0410D" w:rsidP="00BE1D94">
            <w:pPr>
              <w:rPr>
                <w:rFonts w:cs="Arial"/>
              </w:rPr>
            </w:pPr>
            <w:r w:rsidRPr="00BE210C">
              <w:rPr>
                <w:rFonts w:cs="Arial"/>
              </w:rPr>
              <w:t> </w:t>
            </w:r>
          </w:p>
        </w:tc>
        <w:tc>
          <w:tcPr>
            <w:tcW w:w="1440" w:type="dxa"/>
            <w:tcBorders>
              <w:top w:val="nil"/>
              <w:left w:val="nil"/>
              <w:bottom w:val="nil"/>
              <w:right w:val="nil"/>
            </w:tcBorders>
            <w:shd w:val="clear" w:color="auto" w:fill="C0C0C0"/>
            <w:noWrap/>
            <w:vAlign w:val="bottom"/>
          </w:tcPr>
          <w:p w14:paraId="6954DA6B"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774C39CC" w14:textId="77777777" w:rsidR="00E0410D" w:rsidRPr="00BE210C" w:rsidRDefault="00E0410D" w:rsidP="00BE1D94">
            <w:pPr>
              <w:rPr>
                <w:rFonts w:cs="Arial"/>
              </w:rPr>
            </w:pPr>
            <w:r w:rsidRPr="00BE210C">
              <w:rPr>
                <w:rFonts w:cs="Arial"/>
              </w:rPr>
              <w:t> </w:t>
            </w:r>
          </w:p>
        </w:tc>
        <w:tc>
          <w:tcPr>
            <w:tcW w:w="1620" w:type="dxa"/>
            <w:tcBorders>
              <w:top w:val="nil"/>
              <w:left w:val="nil"/>
              <w:bottom w:val="nil"/>
              <w:right w:val="nil"/>
            </w:tcBorders>
            <w:shd w:val="clear" w:color="auto" w:fill="C0C0C0"/>
            <w:noWrap/>
            <w:vAlign w:val="bottom"/>
          </w:tcPr>
          <w:p w14:paraId="42523BC6"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67CBEDB9" w14:textId="77777777" w:rsidR="00E0410D" w:rsidRPr="00BE210C" w:rsidRDefault="00E0410D" w:rsidP="00BE1D94">
            <w:pPr>
              <w:rPr>
                <w:rFonts w:cs="Arial"/>
              </w:rPr>
            </w:pPr>
            <w:r w:rsidRPr="00BE210C">
              <w:rPr>
                <w:rFonts w:cs="Arial"/>
              </w:rPr>
              <w:t> </w:t>
            </w:r>
          </w:p>
        </w:tc>
        <w:tc>
          <w:tcPr>
            <w:tcW w:w="1260" w:type="dxa"/>
            <w:tcBorders>
              <w:top w:val="nil"/>
              <w:left w:val="nil"/>
              <w:bottom w:val="nil"/>
              <w:right w:val="nil"/>
            </w:tcBorders>
            <w:shd w:val="clear" w:color="auto" w:fill="C0C0C0"/>
            <w:noWrap/>
            <w:vAlign w:val="bottom"/>
          </w:tcPr>
          <w:p w14:paraId="156BC766" w14:textId="77777777" w:rsidR="00E0410D" w:rsidRPr="00BE210C" w:rsidRDefault="00E0410D" w:rsidP="00BE1D94">
            <w:pPr>
              <w:rPr>
                <w:rFonts w:cs="Arial"/>
              </w:rPr>
            </w:pPr>
            <w:r w:rsidRPr="00BE210C">
              <w:rPr>
                <w:rFonts w:cs="Arial"/>
              </w:rPr>
              <w:t> </w:t>
            </w:r>
          </w:p>
        </w:tc>
      </w:tr>
      <w:tr w:rsidR="00E0410D" w:rsidRPr="00BE210C" w14:paraId="3296285E" w14:textId="77777777">
        <w:trPr>
          <w:trHeight w:val="255"/>
        </w:trPr>
        <w:tc>
          <w:tcPr>
            <w:tcW w:w="1171" w:type="dxa"/>
            <w:tcBorders>
              <w:top w:val="nil"/>
              <w:left w:val="nil"/>
              <w:bottom w:val="nil"/>
              <w:right w:val="nil"/>
            </w:tcBorders>
            <w:noWrap/>
            <w:vAlign w:val="bottom"/>
          </w:tcPr>
          <w:p w14:paraId="78BC7862" w14:textId="77777777" w:rsidR="00E0410D" w:rsidRPr="00BE210C" w:rsidRDefault="00E0410D" w:rsidP="00BE1D94">
            <w:pPr>
              <w:rPr>
                <w:rFonts w:cs="Arial"/>
                <w:color w:val="FF0000"/>
              </w:rPr>
            </w:pPr>
            <w:r w:rsidRPr="00BE210C">
              <w:rPr>
                <w:rFonts w:cs="Arial"/>
                <w:color w:val="FF0000"/>
              </w:rPr>
              <w:t>132kV</w:t>
            </w:r>
          </w:p>
        </w:tc>
        <w:tc>
          <w:tcPr>
            <w:tcW w:w="272" w:type="dxa"/>
            <w:tcBorders>
              <w:top w:val="nil"/>
              <w:left w:val="nil"/>
              <w:bottom w:val="nil"/>
              <w:right w:val="nil"/>
            </w:tcBorders>
            <w:noWrap/>
            <w:vAlign w:val="bottom"/>
          </w:tcPr>
          <w:p w14:paraId="716351D7" w14:textId="77777777" w:rsidR="00E0410D" w:rsidRPr="00BE210C" w:rsidRDefault="00E0410D" w:rsidP="00BE1D94">
            <w:pPr>
              <w:rPr>
                <w:rFonts w:cs="Arial"/>
                <w:color w:val="FF0000"/>
              </w:rPr>
            </w:pPr>
          </w:p>
        </w:tc>
        <w:tc>
          <w:tcPr>
            <w:tcW w:w="3718" w:type="dxa"/>
            <w:tcBorders>
              <w:top w:val="nil"/>
              <w:left w:val="nil"/>
              <w:bottom w:val="nil"/>
              <w:right w:val="nil"/>
            </w:tcBorders>
            <w:noWrap/>
            <w:vAlign w:val="bottom"/>
          </w:tcPr>
          <w:p w14:paraId="0A47AA42" w14:textId="77777777" w:rsidR="00E0410D" w:rsidRPr="00BE210C" w:rsidRDefault="00E0410D" w:rsidP="00BE1D94">
            <w:pPr>
              <w:rPr>
                <w:rFonts w:cs="Arial"/>
                <w:color w:val="FF0000"/>
              </w:rPr>
            </w:pPr>
            <w:r w:rsidRPr="00BE210C">
              <w:rPr>
                <w:rFonts w:cs="Arial"/>
                <w:color w:val="FF0000"/>
              </w:rPr>
              <w:t>1 x 630mm Cu</w:t>
            </w:r>
          </w:p>
        </w:tc>
        <w:tc>
          <w:tcPr>
            <w:tcW w:w="438" w:type="dxa"/>
            <w:tcBorders>
              <w:top w:val="nil"/>
              <w:left w:val="nil"/>
              <w:bottom w:val="nil"/>
              <w:right w:val="nil"/>
            </w:tcBorders>
            <w:noWrap/>
            <w:vAlign w:val="bottom"/>
          </w:tcPr>
          <w:p w14:paraId="7A5B50E8" w14:textId="77777777" w:rsidR="00E0410D" w:rsidRPr="00BE210C" w:rsidRDefault="00E0410D" w:rsidP="00BE1D94">
            <w:pPr>
              <w:rPr>
                <w:rFonts w:cs="Arial"/>
                <w:color w:val="FF0000"/>
              </w:rPr>
            </w:pPr>
          </w:p>
        </w:tc>
        <w:tc>
          <w:tcPr>
            <w:tcW w:w="1080" w:type="dxa"/>
            <w:tcBorders>
              <w:top w:val="nil"/>
              <w:left w:val="nil"/>
              <w:bottom w:val="nil"/>
              <w:right w:val="nil"/>
            </w:tcBorders>
            <w:noWrap/>
            <w:vAlign w:val="bottom"/>
          </w:tcPr>
          <w:p w14:paraId="1C3BD78F" w14:textId="77777777" w:rsidR="00E0410D" w:rsidRPr="00BE210C" w:rsidRDefault="00E0410D" w:rsidP="00BE1D94">
            <w:pPr>
              <w:jc w:val="right"/>
              <w:rPr>
                <w:rFonts w:cs="Arial"/>
                <w:color w:val="FF0000"/>
              </w:rPr>
            </w:pPr>
            <w:r w:rsidRPr="00BE210C">
              <w:rPr>
                <w:rFonts w:cs="Arial"/>
                <w:color w:val="FF0000"/>
              </w:rPr>
              <w:t>160</w:t>
            </w:r>
          </w:p>
        </w:tc>
        <w:tc>
          <w:tcPr>
            <w:tcW w:w="720" w:type="dxa"/>
            <w:tcBorders>
              <w:top w:val="nil"/>
              <w:left w:val="nil"/>
              <w:bottom w:val="nil"/>
              <w:right w:val="nil"/>
            </w:tcBorders>
            <w:noWrap/>
            <w:vAlign w:val="bottom"/>
          </w:tcPr>
          <w:p w14:paraId="3EC9456B" w14:textId="77777777" w:rsidR="00E0410D" w:rsidRPr="00BE210C" w:rsidRDefault="00E0410D" w:rsidP="00BE1D94">
            <w:pPr>
              <w:rPr>
                <w:rFonts w:cs="Arial"/>
                <w:color w:val="FF0000"/>
              </w:rPr>
            </w:pPr>
          </w:p>
        </w:tc>
        <w:tc>
          <w:tcPr>
            <w:tcW w:w="1260" w:type="dxa"/>
            <w:tcBorders>
              <w:top w:val="nil"/>
              <w:left w:val="nil"/>
              <w:bottom w:val="nil"/>
              <w:right w:val="nil"/>
            </w:tcBorders>
            <w:noWrap/>
            <w:vAlign w:val="bottom"/>
          </w:tcPr>
          <w:p w14:paraId="4A78E3C0" w14:textId="77777777" w:rsidR="00E0410D" w:rsidRPr="00BE210C" w:rsidRDefault="00E0410D" w:rsidP="00BE1D94">
            <w:pPr>
              <w:jc w:val="right"/>
              <w:rPr>
                <w:rFonts w:cs="Arial"/>
                <w:color w:val="FF0000"/>
              </w:rPr>
            </w:pPr>
            <w:r w:rsidRPr="00BE210C">
              <w:rPr>
                <w:rFonts w:cs="Arial"/>
                <w:color w:val="FF0000"/>
              </w:rPr>
              <w:t>£250</w:t>
            </w:r>
          </w:p>
        </w:tc>
        <w:tc>
          <w:tcPr>
            <w:tcW w:w="540" w:type="dxa"/>
            <w:tcBorders>
              <w:top w:val="nil"/>
              <w:left w:val="nil"/>
              <w:bottom w:val="nil"/>
              <w:right w:val="nil"/>
            </w:tcBorders>
            <w:noWrap/>
            <w:vAlign w:val="bottom"/>
          </w:tcPr>
          <w:p w14:paraId="1AC61A57" w14:textId="77777777" w:rsidR="00E0410D" w:rsidRPr="00BE210C" w:rsidRDefault="00E0410D" w:rsidP="00BE1D94">
            <w:pPr>
              <w:rPr>
                <w:rFonts w:cs="Arial"/>
                <w:color w:val="FF0000"/>
              </w:rPr>
            </w:pPr>
          </w:p>
        </w:tc>
        <w:tc>
          <w:tcPr>
            <w:tcW w:w="1440" w:type="dxa"/>
            <w:tcBorders>
              <w:top w:val="nil"/>
              <w:left w:val="nil"/>
              <w:bottom w:val="nil"/>
              <w:right w:val="nil"/>
            </w:tcBorders>
            <w:noWrap/>
            <w:vAlign w:val="bottom"/>
          </w:tcPr>
          <w:p w14:paraId="3CED2A10" w14:textId="77777777" w:rsidR="00E0410D" w:rsidRPr="00BE210C" w:rsidRDefault="00E0410D" w:rsidP="00BE1D94">
            <w:pPr>
              <w:jc w:val="center"/>
              <w:rPr>
                <w:rFonts w:cs="Arial"/>
                <w:color w:val="FF0000"/>
              </w:rPr>
            </w:pPr>
            <w:r w:rsidRPr="00BE210C">
              <w:rPr>
                <w:rFonts w:cs="Arial"/>
                <w:color w:val="FF0000"/>
              </w:rPr>
              <w:t>£1,000</w:t>
            </w:r>
          </w:p>
        </w:tc>
        <w:tc>
          <w:tcPr>
            <w:tcW w:w="540" w:type="dxa"/>
            <w:tcBorders>
              <w:top w:val="nil"/>
              <w:left w:val="nil"/>
              <w:bottom w:val="nil"/>
              <w:right w:val="nil"/>
            </w:tcBorders>
            <w:noWrap/>
            <w:vAlign w:val="bottom"/>
          </w:tcPr>
          <w:p w14:paraId="717372F6" w14:textId="77777777" w:rsidR="00E0410D" w:rsidRPr="00BE210C" w:rsidRDefault="00E0410D" w:rsidP="00BE1D94">
            <w:pPr>
              <w:rPr>
                <w:rFonts w:cs="Arial"/>
                <w:color w:val="FF0000"/>
              </w:rPr>
            </w:pPr>
          </w:p>
        </w:tc>
        <w:tc>
          <w:tcPr>
            <w:tcW w:w="1620" w:type="dxa"/>
            <w:tcBorders>
              <w:top w:val="nil"/>
              <w:left w:val="nil"/>
              <w:bottom w:val="nil"/>
              <w:right w:val="nil"/>
            </w:tcBorders>
            <w:noWrap/>
            <w:vAlign w:val="bottom"/>
          </w:tcPr>
          <w:p w14:paraId="750E4EAF" w14:textId="77777777" w:rsidR="00E0410D" w:rsidRPr="00BE210C" w:rsidRDefault="00E0410D" w:rsidP="00BE1D94">
            <w:pPr>
              <w:jc w:val="right"/>
              <w:rPr>
                <w:rFonts w:cs="Arial"/>
                <w:color w:val="FF0000"/>
              </w:rPr>
            </w:pPr>
            <w:r w:rsidRPr="00BE210C">
              <w:rPr>
                <w:rFonts w:cs="Arial"/>
                <w:color w:val="FF0000"/>
              </w:rPr>
              <w:t>£420</w:t>
            </w:r>
          </w:p>
        </w:tc>
        <w:tc>
          <w:tcPr>
            <w:tcW w:w="540" w:type="dxa"/>
            <w:tcBorders>
              <w:top w:val="nil"/>
              <w:left w:val="nil"/>
              <w:bottom w:val="nil"/>
              <w:right w:val="nil"/>
            </w:tcBorders>
            <w:noWrap/>
            <w:vAlign w:val="bottom"/>
          </w:tcPr>
          <w:p w14:paraId="40ED9193" w14:textId="77777777" w:rsidR="00E0410D" w:rsidRPr="00BE210C" w:rsidRDefault="00E0410D" w:rsidP="00BE1D94">
            <w:pPr>
              <w:rPr>
                <w:rFonts w:cs="Arial"/>
                <w:color w:val="FF0000"/>
              </w:rPr>
            </w:pPr>
          </w:p>
        </w:tc>
        <w:tc>
          <w:tcPr>
            <w:tcW w:w="1260" w:type="dxa"/>
            <w:tcBorders>
              <w:top w:val="nil"/>
              <w:left w:val="nil"/>
              <w:bottom w:val="nil"/>
              <w:right w:val="nil"/>
            </w:tcBorders>
            <w:noWrap/>
            <w:vAlign w:val="bottom"/>
          </w:tcPr>
          <w:p w14:paraId="74F693EF" w14:textId="77777777" w:rsidR="00E0410D" w:rsidRPr="00BE210C" w:rsidRDefault="00E0410D" w:rsidP="00BE1D94">
            <w:pPr>
              <w:rPr>
                <w:rFonts w:cs="Arial"/>
                <w:color w:val="FF0000"/>
              </w:rPr>
            </w:pPr>
          </w:p>
        </w:tc>
      </w:tr>
      <w:tr w:rsidR="00E0410D" w:rsidRPr="00BE210C" w14:paraId="1ECDB813" w14:textId="77777777">
        <w:trPr>
          <w:trHeight w:val="255"/>
        </w:trPr>
        <w:tc>
          <w:tcPr>
            <w:tcW w:w="1171" w:type="dxa"/>
            <w:tcBorders>
              <w:top w:val="nil"/>
              <w:left w:val="nil"/>
              <w:bottom w:val="nil"/>
              <w:right w:val="nil"/>
            </w:tcBorders>
            <w:noWrap/>
            <w:vAlign w:val="bottom"/>
          </w:tcPr>
          <w:p w14:paraId="45977165" w14:textId="77777777" w:rsidR="00E0410D" w:rsidRPr="00BE210C" w:rsidRDefault="00E0410D" w:rsidP="00BE1D94">
            <w:pPr>
              <w:rPr>
                <w:rFonts w:cs="Arial"/>
              </w:rPr>
            </w:pPr>
          </w:p>
        </w:tc>
        <w:tc>
          <w:tcPr>
            <w:tcW w:w="272" w:type="dxa"/>
            <w:tcBorders>
              <w:top w:val="nil"/>
              <w:left w:val="nil"/>
              <w:bottom w:val="nil"/>
              <w:right w:val="nil"/>
            </w:tcBorders>
            <w:noWrap/>
            <w:vAlign w:val="bottom"/>
          </w:tcPr>
          <w:p w14:paraId="5DE601F6" w14:textId="77777777" w:rsidR="00E0410D" w:rsidRPr="00BE210C" w:rsidRDefault="00E0410D" w:rsidP="00BE1D94">
            <w:pPr>
              <w:rPr>
                <w:rFonts w:cs="Arial"/>
              </w:rPr>
            </w:pPr>
          </w:p>
        </w:tc>
        <w:tc>
          <w:tcPr>
            <w:tcW w:w="3718" w:type="dxa"/>
            <w:tcBorders>
              <w:top w:val="nil"/>
              <w:left w:val="nil"/>
              <w:bottom w:val="nil"/>
              <w:right w:val="nil"/>
            </w:tcBorders>
            <w:noWrap/>
            <w:vAlign w:val="bottom"/>
          </w:tcPr>
          <w:p w14:paraId="5BE62523" w14:textId="77777777" w:rsidR="00E0410D" w:rsidRPr="00BE210C" w:rsidRDefault="00E0410D" w:rsidP="00BE1D94">
            <w:pPr>
              <w:rPr>
                <w:rFonts w:cs="Arial"/>
              </w:rPr>
            </w:pPr>
          </w:p>
        </w:tc>
        <w:tc>
          <w:tcPr>
            <w:tcW w:w="438" w:type="dxa"/>
            <w:tcBorders>
              <w:top w:val="nil"/>
              <w:left w:val="nil"/>
              <w:bottom w:val="nil"/>
              <w:right w:val="nil"/>
            </w:tcBorders>
            <w:noWrap/>
            <w:vAlign w:val="bottom"/>
          </w:tcPr>
          <w:p w14:paraId="272BA9B3" w14:textId="77777777" w:rsidR="00E0410D" w:rsidRPr="00BE210C" w:rsidRDefault="00E0410D" w:rsidP="00BE1D94">
            <w:pPr>
              <w:rPr>
                <w:rFonts w:cs="Arial"/>
              </w:rPr>
            </w:pPr>
          </w:p>
        </w:tc>
        <w:tc>
          <w:tcPr>
            <w:tcW w:w="1080" w:type="dxa"/>
            <w:tcBorders>
              <w:top w:val="nil"/>
              <w:left w:val="nil"/>
              <w:bottom w:val="nil"/>
              <w:right w:val="nil"/>
            </w:tcBorders>
            <w:noWrap/>
            <w:vAlign w:val="bottom"/>
          </w:tcPr>
          <w:p w14:paraId="511A06C7" w14:textId="77777777" w:rsidR="00E0410D" w:rsidRPr="00BE210C" w:rsidRDefault="00E0410D" w:rsidP="00BE1D94">
            <w:pPr>
              <w:rPr>
                <w:rFonts w:cs="Arial"/>
              </w:rPr>
            </w:pPr>
          </w:p>
        </w:tc>
        <w:tc>
          <w:tcPr>
            <w:tcW w:w="720" w:type="dxa"/>
            <w:tcBorders>
              <w:top w:val="nil"/>
              <w:left w:val="nil"/>
              <w:bottom w:val="nil"/>
              <w:right w:val="nil"/>
            </w:tcBorders>
            <w:noWrap/>
            <w:vAlign w:val="bottom"/>
          </w:tcPr>
          <w:p w14:paraId="6E82D675" w14:textId="77777777" w:rsidR="00E0410D" w:rsidRPr="00BE210C" w:rsidRDefault="00E0410D" w:rsidP="00BE1D94">
            <w:pPr>
              <w:rPr>
                <w:rFonts w:cs="Arial"/>
              </w:rPr>
            </w:pPr>
          </w:p>
        </w:tc>
        <w:tc>
          <w:tcPr>
            <w:tcW w:w="1260" w:type="dxa"/>
            <w:tcBorders>
              <w:top w:val="nil"/>
              <w:left w:val="nil"/>
              <w:bottom w:val="nil"/>
              <w:right w:val="nil"/>
            </w:tcBorders>
            <w:noWrap/>
            <w:vAlign w:val="bottom"/>
          </w:tcPr>
          <w:p w14:paraId="2C6A425D" w14:textId="77777777" w:rsidR="00E0410D" w:rsidRPr="00BE210C" w:rsidRDefault="00E0410D" w:rsidP="00BE1D94">
            <w:pPr>
              <w:rPr>
                <w:rFonts w:cs="Arial"/>
              </w:rPr>
            </w:pPr>
          </w:p>
        </w:tc>
        <w:tc>
          <w:tcPr>
            <w:tcW w:w="540" w:type="dxa"/>
            <w:tcBorders>
              <w:top w:val="nil"/>
              <w:left w:val="nil"/>
              <w:bottom w:val="nil"/>
              <w:right w:val="nil"/>
            </w:tcBorders>
            <w:noWrap/>
            <w:vAlign w:val="bottom"/>
          </w:tcPr>
          <w:p w14:paraId="0380A701" w14:textId="77777777" w:rsidR="00E0410D" w:rsidRPr="00BE210C" w:rsidRDefault="00E0410D" w:rsidP="00BE1D94">
            <w:pPr>
              <w:rPr>
                <w:rFonts w:cs="Arial"/>
              </w:rPr>
            </w:pPr>
          </w:p>
        </w:tc>
        <w:tc>
          <w:tcPr>
            <w:tcW w:w="1440" w:type="dxa"/>
            <w:tcBorders>
              <w:top w:val="nil"/>
              <w:left w:val="nil"/>
              <w:bottom w:val="nil"/>
              <w:right w:val="nil"/>
            </w:tcBorders>
            <w:noWrap/>
            <w:vAlign w:val="bottom"/>
          </w:tcPr>
          <w:p w14:paraId="79939432" w14:textId="77777777" w:rsidR="00E0410D" w:rsidRPr="00BE210C" w:rsidRDefault="00E0410D" w:rsidP="00BE1D94">
            <w:pPr>
              <w:rPr>
                <w:rFonts w:cs="Arial"/>
              </w:rPr>
            </w:pPr>
          </w:p>
        </w:tc>
        <w:tc>
          <w:tcPr>
            <w:tcW w:w="540" w:type="dxa"/>
            <w:tcBorders>
              <w:top w:val="nil"/>
              <w:left w:val="nil"/>
              <w:bottom w:val="nil"/>
              <w:right w:val="nil"/>
            </w:tcBorders>
            <w:noWrap/>
            <w:vAlign w:val="bottom"/>
          </w:tcPr>
          <w:p w14:paraId="2DA94344" w14:textId="77777777" w:rsidR="00E0410D" w:rsidRPr="00BE210C" w:rsidRDefault="00E0410D" w:rsidP="00BE1D94">
            <w:pPr>
              <w:rPr>
                <w:rFonts w:cs="Arial"/>
              </w:rPr>
            </w:pPr>
          </w:p>
        </w:tc>
        <w:tc>
          <w:tcPr>
            <w:tcW w:w="1620" w:type="dxa"/>
            <w:tcBorders>
              <w:top w:val="nil"/>
              <w:left w:val="nil"/>
              <w:bottom w:val="nil"/>
              <w:right w:val="nil"/>
            </w:tcBorders>
            <w:noWrap/>
            <w:vAlign w:val="bottom"/>
          </w:tcPr>
          <w:p w14:paraId="51866058" w14:textId="77777777" w:rsidR="00E0410D" w:rsidRPr="00BE210C" w:rsidRDefault="00E0410D" w:rsidP="00BE1D94">
            <w:pPr>
              <w:rPr>
                <w:rFonts w:cs="Arial"/>
              </w:rPr>
            </w:pPr>
          </w:p>
        </w:tc>
        <w:tc>
          <w:tcPr>
            <w:tcW w:w="540" w:type="dxa"/>
            <w:tcBorders>
              <w:top w:val="nil"/>
              <w:left w:val="nil"/>
              <w:bottom w:val="nil"/>
              <w:right w:val="nil"/>
            </w:tcBorders>
            <w:noWrap/>
            <w:vAlign w:val="bottom"/>
          </w:tcPr>
          <w:p w14:paraId="2B2AE53D" w14:textId="77777777" w:rsidR="00E0410D" w:rsidRPr="00BE210C" w:rsidRDefault="00E0410D" w:rsidP="00BE1D94">
            <w:pPr>
              <w:rPr>
                <w:rFonts w:cs="Arial"/>
              </w:rPr>
            </w:pPr>
          </w:p>
        </w:tc>
        <w:tc>
          <w:tcPr>
            <w:tcW w:w="1260" w:type="dxa"/>
            <w:tcBorders>
              <w:top w:val="nil"/>
              <w:left w:val="nil"/>
              <w:bottom w:val="nil"/>
              <w:right w:val="nil"/>
            </w:tcBorders>
            <w:noWrap/>
            <w:vAlign w:val="bottom"/>
          </w:tcPr>
          <w:p w14:paraId="27A923C3" w14:textId="77777777" w:rsidR="00E0410D" w:rsidRPr="00BE210C" w:rsidRDefault="00E0410D" w:rsidP="00BE1D94">
            <w:pPr>
              <w:rPr>
                <w:rFonts w:cs="Arial"/>
              </w:rPr>
            </w:pPr>
          </w:p>
        </w:tc>
      </w:tr>
    </w:tbl>
    <w:p w14:paraId="551B6846" w14:textId="77777777" w:rsidR="00E0410D" w:rsidRDefault="00E0410D"/>
    <w:p w14:paraId="177C2830" w14:textId="77777777" w:rsidR="00E0410D" w:rsidRPr="00FE670D" w:rsidRDefault="00B83A76">
      <w:pPr>
        <w:rPr>
          <w:b/>
        </w:rPr>
      </w:pPr>
      <w:r>
        <w:rPr>
          <w:b/>
        </w:rPr>
        <w:t>A</w:t>
      </w:r>
      <w:r w:rsidR="00E0410D" w:rsidRPr="00FE670D">
        <w:rPr>
          <w:b/>
        </w:rPr>
        <w:t>ssumptions</w:t>
      </w:r>
    </w:p>
    <w:p w14:paraId="111E7C5A" w14:textId="77777777" w:rsidR="00E0410D" w:rsidRPr="00BE210C" w:rsidRDefault="00E0410D" w:rsidP="00BE1D94">
      <w:pPr>
        <w:tabs>
          <w:tab w:val="left" w:pos="1260"/>
          <w:tab w:val="left" w:pos="1532"/>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ind w:left="89"/>
        <w:rPr>
          <w:rFonts w:cs="Arial"/>
        </w:rPr>
      </w:pPr>
    </w:p>
    <w:p w14:paraId="5995440A" w14:textId="77777777" w:rsidR="00E0410D" w:rsidRPr="00BE210C" w:rsidRDefault="00E0410D" w:rsidP="00E0410D">
      <w:pPr>
        <w:numPr>
          <w:ilvl w:val="0"/>
          <w:numId w:val="36"/>
        </w:numPr>
        <w:tabs>
          <w:tab w:val="left" w:pos="1260"/>
          <w:tab w:val="left" w:pos="12743"/>
          <w:tab w:val="left" w:pos="13862"/>
          <w:tab w:val="left" w:pos="14822"/>
          <w:tab w:val="left" w:pos="15782"/>
          <w:tab w:val="left" w:pos="16842"/>
        </w:tabs>
        <w:spacing w:after="0"/>
        <w:rPr>
          <w:rFonts w:cs="Arial"/>
        </w:rPr>
      </w:pPr>
      <w:r w:rsidRPr="00BE210C">
        <w:rPr>
          <w:rFonts w:cs="Arial"/>
        </w:rPr>
        <w:t>Cable ratings have assumed to correspond to the post-fault continuous winter rating of t</w:t>
      </w:r>
      <w:r>
        <w:rPr>
          <w:rFonts w:cs="Arial"/>
        </w:rPr>
        <w:t>he equivalent overhead line</w:t>
      </w:r>
    </w:p>
    <w:p w14:paraId="4E600814" w14:textId="77777777" w:rsidR="00E0410D" w:rsidRPr="00BE210C" w:rsidRDefault="00E0410D" w:rsidP="00E0410D">
      <w:pPr>
        <w:numPr>
          <w:ilvl w:val="0"/>
          <w:numId w:val="36"/>
        </w:numPr>
        <w:tabs>
          <w:tab w:val="left" w:pos="1260"/>
          <w:tab w:val="left" w:pos="10627"/>
          <w:tab w:val="left" w:pos="11766"/>
          <w:tab w:val="left" w:pos="12743"/>
          <w:tab w:val="left" w:pos="13862"/>
          <w:tab w:val="left" w:pos="14822"/>
          <w:tab w:val="left" w:pos="15782"/>
          <w:tab w:val="left" w:pos="16842"/>
        </w:tabs>
        <w:spacing w:after="0"/>
        <w:rPr>
          <w:rFonts w:cs="Arial"/>
        </w:rPr>
      </w:pPr>
      <w:r w:rsidRPr="00BE210C">
        <w:rPr>
          <w:rFonts w:cs="Arial"/>
        </w:rPr>
        <w:t xml:space="preserve">Route profiles have been taken to be reasonably flat and requiring </w:t>
      </w:r>
      <w:r>
        <w:rPr>
          <w:rFonts w:cs="Arial"/>
        </w:rPr>
        <w:t>only one stop-joint bay per 2km</w:t>
      </w:r>
    </w:p>
    <w:p w14:paraId="5522B5F0" w14:textId="77777777" w:rsidR="00E0410D" w:rsidRPr="00BE210C" w:rsidRDefault="00E0410D" w:rsidP="00E0410D">
      <w:pPr>
        <w:numPr>
          <w:ilvl w:val="0"/>
          <w:numId w:val="36"/>
        </w:numPr>
        <w:tabs>
          <w:tab w:val="left" w:pos="1260"/>
          <w:tab w:val="left" w:pos="11766"/>
          <w:tab w:val="left" w:pos="12743"/>
          <w:tab w:val="left" w:pos="13862"/>
          <w:tab w:val="left" w:pos="14822"/>
          <w:tab w:val="left" w:pos="15782"/>
          <w:tab w:val="left" w:pos="16842"/>
        </w:tabs>
        <w:spacing w:after="0"/>
        <w:rPr>
          <w:rFonts w:cs="Arial"/>
        </w:rPr>
      </w:pPr>
      <w:r w:rsidRPr="00BE210C">
        <w:rPr>
          <w:rFonts w:cs="Arial"/>
        </w:rPr>
        <w:t>Cable sealing end costs include test charges and other fixed items such as oil tan</w:t>
      </w:r>
      <w:r>
        <w:rPr>
          <w:rFonts w:cs="Arial"/>
        </w:rPr>
        <w:t>ks, link pillars and boxes</w:t>
      </w:r>
    </w:p>
    <w:p w14:paraId="2FAAADC0" w14:textId="77777777" w:rsidR="00E0410D" w:rsidRPr="00BE210C" w:rsidRDefault="00E0410D" w:rsidP="00E0410D">
      <w:pPr>
        <w:numPr>
          <w:ilvl w:val="0"/>
          <w:numId w:val="36"/>
        </w:numPr>
        <w:tabs>
          <w:tab w:val="left" w:pos="1260"/>
          <w:tab w:val="left" w:pos="13862"/>
          <w:tab w:val="left" w:pos="14822"/>
          <w:tab w:val="left" w:pos="15782"/>
          <w:tab w:val="left" w:pos="16842"/>
        </w:tabs>
        <w:spacing w:after="0"/>
        <w:rPr>
          <w:rFonts w:cs="Arial"/>
        </w:rPr>
      </w:pPr>
      <w:r w:rsidRPr="00BE210C">
        <w:rPr>
          <w:rFonts w:cs="Arial"/>
        </w:rPr>
        <w:t>Joint costs include link boxes/pillars and associated bonding leads, structures and foundations and stop joins</w:t>
      </w:r>
      <w:r>
        <w:rPr>
          <w:rFonts w:cs="Arial"/>
        </w:rPr>
        <w:t xml:space="preserve"> costs include for oil tanks</w:t>
      </w:r>
    </w:p>
    <w:p w14:paraId="41D8785D" w14:textId="77777777" w:rsidR="00E0410D" w:rsidRPr="00BE210C" w:rsidRDefault="00E0410D" w:rsidP="00E0410D">
      <w:pPr>
        <w:numPr>
          <w:ilvl w:val="0"/>
          <w:numId w:val="36"/>
        </w:numPr>
        <w:tabs>
          <w:tab w:val="left" w:pos="1260"/>
          <w:tab w:val="left" w:pos="16842"/>
        </w:tabs>
        <w:spacing w:after="0"/>
        <w:rPr>
          <w:rFonts w:cs="Arial"/>
        </w:rPr>
      </w:pPr>
      <w:r w:rsidRPr="00BE210C">
        <w:rPr>
          <w:rFonts w:cs="Arial"/>
        </w:rPr>
        <w:t>Cable costs include joints at the normal maximum drum length interval for the size of cable, plus auxiliary cables, bonding leads and associated contractors engineering and design costs</w:t>
      </w:r>
      <w:r w:rsidRPr="00BE210C">
        <w:rPr>
          <w:rFonts w:cs="Arial"/>
        </w:rPr>
        <w:tab/>
      </w:r>
    </w:p>
    <w:p w14:paraId="288E6AEB" w14:textId="77777777" w:rsidR="00E0410D" w:rsidRPr="00BE210C" w:rsidRDefault="00E0410D" w:rsidP="00E0410D">
      <w:pPr>
        <w:numPr>
          <w:ilvl w:val="0"/>
          <w:numId w:val="36"/>
        </w:numPr>
        <w:tabs>
          <w:tab w:val="left" w:pos="1260"/>
          <w:tab w:val="left" w:pos="16842"/>
        </w:tabs>
        <w:spacing w:after="0"/>
        <w:rPr>
          <w:rFonts w:cs="Arial"/>
        </w:rPr>
      </w:pPr>
      <w:r w:rsidRPr="00BE210C">
        <w:rPr>
          <w:rFonts w:cs="Arial"/>
        </w:rPr>
        <w:t>For cable installations where it is necessary to adopt forced cooling to meet the specified power transmission rating, the route interval between cooling stations has assumed to be 2km and the estimates include system pipe work, pumping and heat exchanger equipment, associated sundries, also civil and land costs for the cooling stations</w:t>
      </w:r>
    </w:p>
    <w:p w14:paraId="7AA878C2" w14:textId="77777777" w:rsidR="00E0410D" w:rsidRPr="00BE210C" w:rsidRDefault="00E0410D" w:rsidP="00E0410D">
      <w:pPr>
        <w:numPr>
          <w:ilvl w:val="0"/>
          <w:numId w:val="36"/>
        </w:numPr>
        <w:tabs>
          <w:tab w:val="left" w:pos="1260"/>
          <w:tab w:val="left" w:pos="11766"/>
          <w:tab w:val="left" w:pos="12743"/>
          <w:tab w:val="left" w:pos="13862"/>
          <w:tab w:val="left" w:pos="14822"/>
          <w:tab w:val="left" w:pos="15782"/>
          <w:tab w:val="left" w:pos="16842"/>
        </w:tabs>
        <w:spacing w:after="0"/>
        <w:rPr>
          <w:rFonts w:cs="Arial"/>
        </w:rPr>
      </w:pPr>
      <w:r w:rsidRPr="00BE210C">
        <w:rPr>
          <w:rFonts w:cs="Arial"/>
        </w:rPr>
        <w:t>Ignore costs of minor works such as diversion of services and obtaining consents over public and private property.</w:t>
      </w:r>
    </w:p>
    <w:p w14:paraId="2C2D9DF1" w14:textId="77777777" w:rsidR="00E0410D" w:rsidRPr="00BE210C" w:rsidRDefault="00E0410D" w:rsidP="00E0410D">
      <w:pPr>
        <w:numPr>
          <w:ilvl w:val="0"/>
          <w:numId w:val="36"/>
        </w:numPr>
        <w:tabs>
          <w:tab w:val="left" w:pos="1260"/>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spacing w:after="0"/>
        <w:rPr>
          <w:rFonts w:cs="Arial"/>
        </w:rPr>
      </w:pPr>
      <w:r w:rsidRPr="00BE210C">
        <w:rPr>
          <w:rFonts w:cs="Arial"/>
        </w:rPr>
        <w:t>Assume no railway or river crossings</w:t>
      </w:r>
    </w:p>
    <w:p w14:paraId="6D10FCF1" w14:textId="77777777" w:rsidR="00E0410D" w:rsidRPr="00BE210C" w:rsidRDefault="00E0410D" w:rsidP="00E0410D">
      <w:pPr>
        <w:numPr>
          <w:ilvl w:val="0"/>
          <w:numId w:val="36"/>
        </w:numPr>
        <w:tabs>
          <w:tab w:val="left" w:pos="1260"/>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spacing w:after="0"/>
        <w:rPr>
          <w:rFonts w:cs="Arial"/>
        </w:rPr>
      </w:pPr>
      <w:r w:rsidRPr="00BE210C">
        <w:rPr>
          <w:rFonts w:cs="Arial"/>
        </w:rPr>
        <w:t>Assume no SF6 cable sealing ends</w:t>
      </w:r>
    </w:p>
    <w:p w14:paraId="3FC493F3" w14:textId="77777777" w:rsidR="00E0410D" w:rsidRPr="00BE210C" w:rsidRDefault="00E0410D" w:rsidP="00E0410D">
      <w:pPr>
        <w:numPr>
          <w:ilvl w:val="0"/>
          <w:numId w:val="36"/>
        </w:numPr>
        <w:tabs>
          <w:tab w:val="left" w:pos="1260"/>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spacing w:after="0"/>
        <w:rPr>
          <w:rFonts w:cs="Arial"/>
        </w:rPr>
      </w:pPr>
      <w:r w:rsidRPr="00BE210C">
        <w:rPr>
          <w:rFonts w:cs="Arial"/>
        </w:rPr>
        <w:t>Assume XLPE cable for 132kV</w:t>
      </w:r>
    </w:p>
    <w:p w14:paraId="736CA86B" w14:textId="77777777" w:rsidR="00E0410D" w:rsidRPr="00BE210C" w:rsidRDefault="00E0410D" w:rsidP="00E0410D">
      <w:pPr>
        <w:numPr>
          <w:ilvl w:val="0"/>
          <w:numId w:val="36"/>
        </w:numPr>
        <w:tabs>
          <w:tab w:val="left" w:pos="1260"/>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spacing w:after="0"/>
        <w:rPr>
          <w:rFonts w:cs="Arial"/>
        </w:rPr>
      </w:pPr>
      <w:r w:rsidRPr="00BE210C">
        <w:rPr>
          <w:rFonts w:cs="Arial"/>
        </w:rPr>
        <w:t>Excludes bay costs</w:t>
      </w:r>
    </w:p>
    <w:p w14:paraId="2A85F43A" w14:textId="77777777" w:rsidR="00E0410D" w:rsidRPr="00BE210C" w:rsidRDefault="00E0410D" w:rsidP="00BE1D94">
      <w:pPr>
        <w:tabs>
          <w:tab w:val="left" w:pos="1260"/>
          <w:tab w:val="left" w:pos="1532"/>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ind w:left="89"/>
        <w:rPr>
          <w:rFonts w:cs="Arial"/>
        </w:rPr>
      </w:pPr>
    </w:p>
    <w:p w14:paraId="6FF72983" w14:textId="77777777" w:rsidR="00E0410D" w:rsidRPr="00BE210C" w:rsidRDefault="00E0410D" w:rsidP="00BE1D94">
      <w:pPr>
        <w:tabs>
          <w:tab w:val="left" w:pos="1260"/>
          <w:tab w:val="left" w:pos="1532"/>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rPr>
          <w:rFonts w:cs="Arial"/>
        </w:rPr>
      </w:pPr>
      <w:r w:rsidRPr="00DB195B">
        <w:rPr>
          <w:b/>
        </w:rPr>
        <w:t>Note</w:t>
      </w:r>
      <w:r>
        <w:rPr>
          <w:rFonts w:cs="Arial"/>
        </w:rPr>
        <w:t>: Data is example data</w:t>
      </w:r>
      <w:r>
        <w:rPr>
          <w:rFonts w:cs="Arial"/>
        </w:rPr>
        <w:br w:type="page"/>
      </w:r>
      <w:r w:rsidRPr="00BE210C">
        <w:rPr>
          <w:rFonts w:cs="Arial"/>
        </w:rPr>
        <w:lastRenderedPageBreak/>
        <w:tab/>
      </w:r>
    </w:p>
    <w:tbl>
      <w:tblPr>
        <w:tblW w:w="11340" w:type="dxa"/>
        <w:tblInd w:w="89" w:type="dxa"/>
        <w:tblLook w:val="0000" w:firstRow="0" w:lastRow="0" w:firstColumn="0" w:lastColumn="0" w:noHBand="0" w:noVBand="0"/>
      </w:tblPr>
      <w:tblGrid>
        <w:gridCol w:w="599"/>
        <w:gridCol w:w="222"/>
        <w:gridCol w:w="2611"/>
        <w:gridCol w:w="1756"/>
        <w:gridCol w:w="1960"/>
        <w:gridCol w:w="2400"/>
        <w:gridCol w:w="1900"/>
      </w:tblGrid>
      <w:tr w:rsidR="00E0410D" w:rsidRPr="00244D04" w14:paraId="2F1FB7BF" w14:textId="77777777">
        <w:trPr>
          <w:trHeight w:val="360"/>
        </w:trPr>
        <w:tc>
          <w:tcPr>
            <w:tcW w:w="5080" w:type="dxa"/>
            <w:gridSpan w:val="4"/>
            <w:tcBorders>
              <w:top w:val="nil"/>
              <w:left w:val="nil"/>
              <w:bottom w:val="nil"/>
              <w:right w:val="nil"/>
            </w:tcBorders>
            <w:noWrap/>
            <w:vAlign w:val="bottom"/>
          </w:tcPr>
          <w:p w14:paraId="78007BA0" w14:textId="77777777" w:rsidR="00E0410D" w:rsidRPr="00244D04" w:rsidRDefault="00E0410D" w:rsidP="00BE1D94">
            <w:pPr>
              <w:rPr>
                <w:rFonts w:cs="Arial"/>
                <w:b/>
                <w:bCs/>
                <w:sz w:val="28"/>
                <w:szCs w:val="28"/>
              </w:rPr>
            </w:pPr>
            <w:r w:rsidRPr="00244D04">
              <w:rPr>
                <w:rFonts w:cs="Arial"/>
                <w:b/>
                <w:bCs/>
                <w:sz w:val="28"/>
                <w:szCs w:val="28"/>
              </w:rPr>
              <w:t>Expansion Constants OTHER</w:t>
            </w:r>
          </w:p>
        </w:tc>
        <w:tc>
          <w:tcPr>
            <w:tcW w:w="1960" w:type="dxa"/>
            <w:tcBorders>
              <w:top w:val="nil"/>
              <w:left w:val="nil"/>
              <w:bottom w:val="nil"/>
              <w:right w:val="nil"/>
            </w:tcBorders>
            <w:noWrap/>
            <w:vAlign w:val="bottom"/>
          </w:tcPr>
          <w:p w14:paraId="45939ED6" w14:textId="77777777" w:rsidR="00E0410D" w:rsidRPr="00244D04" w:rsidRDefault="00E0410D" w:rsidP="00BE1D94">
            <w:pPr>
              <w:jc w:val="center"/>
              <w:rPr>
                <w:rFonts w:cs="Arial"/>
              </w:rPr>
            </w:pPr>
          </w:p>
        </w:tc>
        <w:tc>
          <w:tcPr>
            <w:tcW w:w="2400" w:type="dxa"/>
            <w:tcBorders>
              <w:top w:val="nil"/>
              <w:left w:val="nil"/>
              <w:bottom w:val="nil"/>
              <w:right w:val="nil"/>
            </w:tcBorders>
            <w:noWrap/>
            <w:vAlign w:val="bottom"/>
          </w:tcPr>
          <w:p w14:paraId="4B415F5E" w14:textId="77777777" w:rsidR="00E0410D" w:rsidRPr="00244D04" w:rsidRDefault="00E0410D" w:rsidP="00BE1D94">
            <w:pPr>
              <w:jc w:val="center"/>
              <w:rPr>
                <w:rFonts w:cs="Arial"/>
              </w:rPr>
            </w:pPr>
          </w:p>
        </w:tc>
        <w:tc>
          <w:tcPr>
            <w:tcW w:w="1900" w:type="dxa"/>
            <w:tcBorders>
              <w:top w:val="nil"/>
              <w:left w:val="nil"/>
              <w:bottom w:val="nil"/>
              <w:right w:val="nil"/>
            </w:tcBorders>
            <w:noWrap/>
            <w:vAlign w:val="bottom"/>
          </w:tcPr>
          <w:p w14:paraId="25F47B02" w14:textId="77777777" w:rsidR="00E0410D" w:rsidRPr="00244D04" w:rsidRDefault="00E0410D" w:rsidP="00BE1D94">
            <w:pPr>
              <w:rPr>
                <w:rFonts w:cs="Arial"/>
              </w:rPr>
            </w:pPr>
          </w:p>
        </w:tc>
      </w:tr>
      <w:tr w:rsidR="00E0410D" w:rsidRPr="00244D04" w14:paraId="23A46BFD" w14:textId="77777777">
        <w:trPr>
          <w:trHeight w:val="255"/>
        </w:trPr>
        <w:tc>
          <w:tcPr>
            <w:tcW w:w="599" w:type="dxa"/>
            <w:tcBorders>
              <w:top w:val="nil"/>
              <w:left w:val="nil"/>
              <w:bottom w:val="nil"/>
              <w:right w:val="nil"/>
            </w:tcBorders>
            <w:noWrap/>
            <w:vAlign w:val="bottom"/>
          </w:tcPr>
          <w:p w14:paraId="6ED8E0D1" w14:textId="77777777" w:rsidR="00E0410D" w:rsidRPr="00244D04" w:rsidRDefault="00E0410D" w:rsidP="00BE1D94">
            <w:pPr>
              <w:rPr>
                <w:rFonts w:cs="Arial"/>
                <w:b/>
                <w:bCs/>
              </w:rPr>
            </w:pPr>
          </w:p>
        </w:tc>
        <w:tc>
          <w:tcPr>
            <w:tcW w:w="114" w:type="dxa"/>
            <w:tcBorders>
              <w:top w:val="nil"/>
              <w:left w:val="nil"/>
              <w:bottom w:val="nil"/>
              <w:right w:val="nil"/>
            </w:tcBorders>
            <w:noWrap/>
            <w:vAlign w:val="bottom"/>
          </w:tcPr>
          <w:p w14:paraId="1135A83E" w14:textId="77777777" w:rsidR="00E0410D" w:rsidRPr="00244D04" w:rsidRDefault="00E0410D" w:rsidP="00BE1D94">
            <w:pPr>
              <w:rPr>
                <w:rFonts w:cs="Arial"/>
              </w:rPr>
            </w:pPr>
          </w:p>
        </w:tc>
        <w:tc>
          <w:tcPr>
            <w:tcW w:w="2611" w:type="dxa"/>
            <w:tcBorders>
              <w:top w:val="nil"/>
              <w:left w:val="nil"/>
              <w:bottom w:val="nil"/>
              <w:right w:val="nil"/>
            </w:tcBorders>
            <w:noWrap/>
            <w:vAlign w:val="bottom"/>
          </w:tcPr>
          <w:p w14:paraId="5283FECE" w14:textId="77777777" w:rsidR="00E0410D" w:rsidRPr="00244D04" w:rsidRDefault="00E0410D" w:rsidP="00BE1D94">
            <w:pPr>
              <w:rPr>
                <w:rFonts w:cs="Arial"/>
              </w:rPr>
            </w:pPr>
          </w:p>
        </w:tc>
        <w:tc>
          <w:tcPr>
            <w:tcW w:w="1756" w:type="dxa"/>
            <w:tcBorders>
              <w:top w:val="nil"/>
              <w:left w:val="nil"/>
              <w:bottom w:val="nil"/>
              <w:right w:val="nil"/>
            </w:tcBorders>
            <w:noWrap/>
            <w:vAlign w:val="bottom"/>
          </w:tcPr>
          <w:p w14:paraId="2CD30C17" w14:textId="77777777" w:rsidR="00E0410D" w:rsidRPr="00244D04" w:rsidRDefault="00E0410D" w:rsidP="00BE1D94">
            <w:pPr>
              <w:rPr>
                <w:rFonts w:cs="Arial"/>
              </w:rPr>
            </w:pPr>
          </w:p>
        </w:tc>
        <w:tc>
          <w:tcPr>
            <w:tcW w:w="1960" w:type="dxa"/>
            <w:tcBorders>
              <w:top w:val="nil"/>
              <w:left w:val="nil"/>
              <w:bottom w:val="nil"/>
              <w:right w:val="nil"/>
            </w:tcBorders>
            <w:noWrap/>
            <w:vAlign w:val="bottom"/>
          </w:tcPr>
          <w:p w14:paraId="37838D5F" w14:textId="77777777" w:rsidR="00E0410D" w:rsidRPr="00244D04" w:rsidRDefault="00E0410D" w:rsidP="00BE1D94">
            <w:pPr>
              <w:jc w:val="center"/>
              <w:rPr>
                <w:rFonts w:cs="Arial"/>
              </w:rPr>
            </w:pPr>
          </w:p>
        </w:tc>
        <w:tc>
          <w:tcPr>
            <w:tcW w:w="2400" w:type="dxa"/>
            <w:tcBorders>
              <w:top w:val="nil"/>
              <w:left w:val="nil"/>
              <w:bottom w:val="nil"/>
              <w:right w:val="nil"/>
            </w:tcBorders>
            <w:noWrap/>
            <w:vAlign w:val="bottom"/>
          </w:tcPr>
          <w:p w14:paraId="4CD34622" w14:textId="77777777" w:rsidR="00E0410D" w:rsidRPr="00244D04" w:rsidRDefault="00E0410D" w:rsidP="00BE1D94">
            <w:pPr>
              <w:jc w:val="center"/>
              <w:rPr>
                <w:rFonts w:cs="Arial"/>
              </w:rPr>
            </w:pPr>
          </w:p>
        </w:tc>
        <w:tc>
          <w:tcPr>
            <w:tcW w:w="1900" w:type="dxa"/>
            <w:tcBorders>
              <w:top w:val="nil"/>
              <w:left w:val="nil"/>
              <w:bottom w:val="nil"/>
              <w:right w:val="nil"/>
            </w:tcBorders>
            <w:noWrap/>
            <w:vAlign w:val="bottom"/>
          </w:tcPr>
          <w:p w14:paraId="60367146" w14:textId="77777777" w:rsidR="00E0410D" w:rsidRPr="00244D04" w:rsidRDefault="00E0410D" w:rsidP="00BE1D94">
            <w:pPr>
              <w:rPr>
                <w:rFonts w:cs="Arial"/>
              </w:rPr>
            </w:pPr>
          </w:p>
        </w:tc>
      </w:tr>
      <w:tr w:rsidR="00E0410D" w:rsidRPr="00244D04" w14:paraId="518B32E4" w14:textId="77777777">
        <w:trPr>
          <w:trHeight w:val="255"/>
        </w:trPr>
        <w:tc>
          <w:tcPr>
            <w:tcW w:w="3324" w:type="dxa"/>
            <w:gridSpan w:val="3"/>
            <w:tcBorders>
              <w:top w:val="nil"/>
              <w:left w:val="nil"/>
              <w:bottom w:val="nil"/>
              <w:right w:val="nil"/>
            </w:tcBorders>
            <w:noWrap/>
            <w:vAlign w:val="bottom"/>
          </w:tcPr>
          <w:p w14:paraId="75CF8F6A" w14:textId="77777777" w:rsidR="00E0410D" w:rsidRPr="00244D04" w:rsidRDefault="00E0410D" w:rsidP="00BE1D94">
            <w:pPr>
              <w:rPr>
                <w:rFonts w:cs="Arial"/>
                <w:b/>
                <w:bCs/>
              </w:rPr>
            </w:pPr>
            <w:r w:rsidRPr="00244D04">
              <w:rPr>
                <w:rFonts w:cs="Arial"/>
                <w:b/>
                <w:bCs/>
              </w:rPr>
              <w:t>Supplementary data:</w:t>
            </w:r>
          </w:p>
        </w:tc>
        <w:tc>
          <w:tcPr>
            <w:tcW w:w="1756" w:type="dxa"/>
            <w:tcBorders>
              <w:top w:val="nil"/>
              <w:left w:val="nil"/>
              <w:bottom w:val="nil"/>
              <w:right w:val="nil"/>
            </w:tcBorders>
            <w:noWrap/>
            <w:vAlign w:val="bottom"/>
          </w:tcPr>
          <w:p w14:paraId="36BDD2CA" w14:textId="77777777" w:rsidR="00E0410D" w:rsidRPr="00244D04" w:rsidRDefault="00E0410D" w:rsidP="00BE1D94">
            <w:pPr>
              <w:rPr>
                <w:rFonts w:cs="Arial"/>
              </w:rPr>
            </w:pPr>
          </w:p>
        </w:tc>
        <w:tc>
          <w:tcPr>
            <w:tcW w:w="1960" w:type="dxa"/>
            <w:tcBorders>
              <w:top w:val="nil"/>
              <w:left w:val="nil"/>
              <w:bottom w:val="nil"/>
              <w:right w:val="nil"/>
            </w:tcBorders>
            <w:noWrap/>
            <w:vAlign w:val="bottom"/>
          </w:tcPr>
          <w:p w14:paraId="2B4C5DD6" w14:textId="77777777" w:rsidR="00E0410D" w:rsidRPr="00244D04" w:rsidRDefault="00E0410D" w:rsidP="00BE1D94">
            <w:pPr>
              <w:jc w:val="center"/>
              <w:rPr>
                <w:rFonts w:cs="Arial"/>
              </w:rPr>
            </w:pPr>
          </w:p>
        </w:tc>
        <w:tc>
          <w:tcPr>
            <w:tcW w:w="2400" w:type="dxa"/>
            <w:tcBorders>
              <w:top w:val="nil"/>
              <w:left w:val="nil"/>
              <w:bottom w:val="nil"/>
              <w:right w:val="nil"/>
            </w:tcBorders>
            <w:noWrap/>
            <w:vAlign w:val="bottom"/>
          </w:tcPr>
          <w:p w14:paraId="2BB8950A" w14:textId="77777777" w:rsidR="00E0410D" w:rsidRPr="00244D04" w:rsidRDefault="00E0410D" w:rsidP="00BE1D94">
            <w:pPr>
              <w:jc w:val="center"/>
              <w:rPr>
                <w:rFonts w:cs="Arial"/>
              </w:rPr>
            </w:pPr>
          </w:p>
        </w:tc>
        <w:tc>
          <w:tcPr>
            <w:tcW w:w="1900" w:type="dxa"/>
            <w:tcBorders>
              <w:top w:val="nil"/>
              <w:left w:val="nil"/>
              <w:bottom w:val="nil"/>
              <w:right w:val="nil"/>
            </w:tcBorders>
            <w:noWrap/>
            <w:vAlign w:val="bottom"/>
          </w:tcPr>
          <w:p w14:paraId="633A603F" w14:textId="77777777" w:rsidR="00E0410D" w:rsidRPr="00244D04" w:rsidRDefault="00E0410D" w:rsidP="00BE1D94">
            <w:pPr>
              <w:rPr>
                <w:rFonts w:cs="Arial"/>
              </w:rPr>
            </w:pPr>
          </w:p>
        </w:tc>
      </w:tr>
      <w:tr w:rsidR="00E0410D" w:rsidRPr="00244D04" w14:paraId="62D56B5D" w14:textId="77777777">
        <w:trPr>
          <w:trHeight w:val="255"/>
        </w:trPr>
        <w:tc>
          <w:tcPr>
            <w:tcW w:w="599" w:type="dxa"/>
            <w:tcBorders>
              <w:top w:val="nil"/>
              <w:left w:val="nil"/>
              <w:bottom w:val="nil"/>
              <w:right w:val="nil"/>
            </w:tcBorders>
            <w:noWrap/>
            <w:vAlign w:val="bottom"/>
          </w:tcPr>
          <w:p w14:paraId="642C4525" w14:textId="77777777" w:rsidR="00E0410D" w:rsidRPr="00244D04" w:rsidRDefault="00E0410D" w:rsidP="00BE1D94">
            <w:pPr>
              <w:rPr>
                <w:rFonts w:cs="Arial"/>
              </w:rPr>
            </w:pPr>
          </w:p>
        </w:tc>
        <w:tc>
          <w:tcPr>
            <w:tcW w:w="114" w:type="dxa"/>
            <w:tcBorders>
              <w:top w:val="nil"/>
              <w:left w:val="nil"/>
              <w:bottom w:val="nil"/>
              <w:right w:val="nil"/>
            </w:tcBorders>
            <w:noWrap/>
            <w:vAlign w:val="bottom"/>
          </w:tcPr>
          <w:p w14:paraId="11658100" w14:textId="77777777" w:rsidR="00E0410D" w:rsidRPr="00244D04" w:rsidRDefault="00E0410D" w:rsidP="00BE1D94">
            <w:pPr>
              <w:rPr>
                <w:rFonts w:cs="Arial"/>
              </w:rPr>
            </w:pPr>
          </w:p>
        </w:tc>
        <w:tc>
          <w:tcPr>
            <w:tcW w:w="2611" w:type="dxa"/>
            <w:tcBorders>
              <w:top w:val="nil"/>
              <w:left w:val="nil"/>
              <w:bottom w:val="nil"/>
              <w:right w:val="nil"/>
            </w:tcBorders>
            <w:noWrap/>
            <w:vAlign w:val="bottom"/>
          </w:tcPr>
          <w:p w14:paraId="7E128755" w14:textId="77777777" w:rsidR="00E0410D" w:rsidRPr="00244D04" w:rsidRDefault="00E0410D" w:rsidP="00BE1D94">
            <w:pPr>
              <w:rPr>
                <w:rFonts w:cs="Arial"/>
              </w:rPr>
            </w:pPr>
          </w:p>
        </w:tc>
        <w:tc>
          <w:tcPr>
            <w:tcW w:w="1756" w:type="dxa"/>
            <w:tcBorders>
              <w:top w:val="nil"/>
              <w:left w:val="nil"/>
              <w:bottom w:val="nil"/>
              <w:right w:val="nil"/>
            </w:tcBorders>
            <w:noWrap/>
            <w:vAlign w:val="bottom"/>
          </w:tcPr>
          <w:p w14:paraId="27DEB9C6" w14:textId="77777777" w:rsidR="00E0410D" w:rsidRPr="00244D04" w:rsidRDefault="00E0410D" w:rsidP="00BE1D94">
            <w:pPr>
              <w:rPr>
                <w:rFonts w:cs="Arial"/>
              </w:rPr>
            </w:pPr>
          </w:p>
        </w:tc>
        <w:tc>
          <w:tcPr>
            <w:tcW w:w="1960" w:type="dxa"/>
            <w:tcBorders>
              <w:top w:val="nil"/>
              <w:left w:val="nil"/>
              <w:bottom w:val="nil"/>
              <w:right w:val="nil"/>
            </w:tcBorders>
            <w:noWrap/>
            <w:vAlign w:val="bottom"/>
          </w:tcPr>
          <w:p w14:paraId="26899801" w14:textId="77777777" w:rsidR="00E0410D" w:rsidRPr="00244D04" w:rsidRDefault="00E0410D" w:rsidP="00BE1D94">
            <w:pPr>
              <w:jc w:val="center"/>
              <w:rPr>
                <w:rFonts w:cs="Arial"/>
              </w:rPr>
            </w:pPr>
          </w:p>
        </w:tc>
        <w:tc>
          <w:tcPr>
            <w:tcW w:w="2400" w:type="dxa"/>
            <w:tcBorders>
              <w:top w:val="nil"/>
              <w:left w:val="nil"/>
              <w:bottom w:val="nil"/>
              <w:right w:val="nil"/>
            </w:tcBorders>
            <w:noWrap/>
            <w:vAlign w:val="bottom"/>
          </w:tcPr>
          <w:p w14:paraId="07992540" w14:textId="77777777" w:rsidR="00E0410D" w:rsidRPr="00244D04" w:rsidRDefault="00E0410D" w:rsidP="00BE1D94">
            <w:pPr>
              <w:jc w:val="center"/>
              <w:rPr>
                <w:rFonts w:cs="Arial"/>
              </w:rPr>
            </w:pPr>
          </w:p>
        </w:tc>
        <w:tc>
          <w:tcPr>
            <w:tcW w:w="1900" w:type="dxa"/>
            <w:tcBorders>
              <w:top w:val="nil"/>
              <w:left w:val="nil"/>
              <w:bottom w:val="nil"/>
              <w:right w:val="nil"/>
            </w:tcBorders>
            <w:noWrap/>
            <w:vAlign w:val="bottom"/>
          </w:tcPr>
          <w:p w14:paraId="1936B549" w14:textId="77777777" w:rsidR="00E0410D" w:rsidRPr="00244D04" w:rsidRDefault="00E0410D" w:rsidP="00BE1D94">
            <w:pPr>
              <w:rPr>
                <w:rFonts w:cs="Arial"/>
              </w:rPr>
            </w:pPr>
          </w:p>
        </w:tc>
      </w:tr>
      <w:tr w:rsidR="00E0410D" w:rsidRPr="00244D04" w14:paraId="015ED000" w14:textId="77777777">
        <w:trPr>
          <w:trHeight w:val="255"/>
        </w:trPr>
        <w:tc>
          <w:tcPr>
            <w:tcW w:w="599" w:type="dxa"/>
            <w:tcBorders>
              <w:top w:val="nil"/>
              <w:left w:val="nil"/>
              <w:bottom w:val="nil"/>
              <w:right w:val="nil"/>
            </w:tcBorders>
            <w:noWrap/>
            <w:vAlign w:val="bottom"/>
          </w:tcPr>
          <w:p w14:paraId="3084B151" w14:textId="77777777" w:rsidR="00E0410D" w:rsidRPr="00244D04" w:rsidRDefault="00E0410D" w:rsidP="00BE1D94">
            <w:pPr>
              <w:rPr>
                <w:rFonts w:cs="Arial"/>
              </w:rPr>
            </w:pPr>
            <w:r w:rsidRPr="00244D04">
              <w:rPr>
                <w:rFonts w:cs="Arial"/>
              </w:rPr>
              <w:t>Q1</w:t>
            </w:r>
          </w:p>
        </w:tc>
        <w:tc>
          <w:tcPr>
            <w:tcW w:w="6441" w:type="dxa"/>
            <w:gridSpan w:val="4"/>
            <w:tcBorders>
              <w:top w:val="nil"/>
              <w:left w:val="nil"/>
              <w:bottom w:val="nil"/>
              <w:right w:val="nil"/>
            </w:tcBorders>
            <w:noWrap/>
            <w:vAlign w:val="bottom"/>
          </w:tcPr>
          <w:p w14:paraId="6D9344CB" w14:textId="77777777" w:rsidR="00E0410D" w:rsidRPr="00244D04" w:rsidRDefault="00E0410D" w:rsidP="00BE1D94">
            <w:pPr>
              <w:rPr>
                <w:rFonts w:cs="Arial"/>
              </w:rPr>
            </w:pPr>
            <w:r w:rsidRPr="00244D04">
              <w:rPr>
                <w:rFonts w:cs="Arial"/>
              </w:rPr>
              <w:t>What is the av</w:t>
            </w:r>
            <w:r>
              <w:rPr>
                <w:rFonts w:cs="Arial"/>
              </w:rPr>
              <w:t>era</w:t>
            </w:r>
            <w:r w:rsidRPr="00244D04">
              <w:rPr>
                <w:rFonts w:cs="Arial"/>
              </w:rPr>
              <w:t>g</w:t>
            </w:r>
            <w:r>
              <w:rPr>
                <w:rFonts w:cs="Arial"/>
              </w:rPr>
              <w:t>e</w:t>
            </w:r>
            <w:r w:rsidRPr="00244D04">
              <w:rPr>
                <w:rFonts w:cs="Arial"/>
              </w:rPr>
              <w:t xml:space="preserve"> asset life for your OHL and Cable routes?</w:t>
            </w:r>
          </w:p>
        </w:tc>
        <w:tc>
          <w:tcPr>
            <w:tcW w:w="2400" w:type="dxa"/>
            <w:tcBorders>
              <w:top w:val="nil"/>
              <w:left w:val="nil"/>
              <w:bottom w:val="nil"/>
              <w:right w:val="nil"/>
            </w:tcBorders>
            <w:noWrap/>
            <w:vAlign w:val="bottom"/>
          </w:tcPr>
          <w:p w14:paraId="45C30DD1" w14:textId="77777777" w:rsidR="00E0410D" w:rsidRPr="00244D04" w:rsidRDefault="00E0410D" w:rsidP="00BE1D94">
            <w:pPr>
              <w:jc w:val="center"/>
              <w:rPr>
                <w:rFonts w:cs="Arial"/>
                <w:b/>
                <w:bCs/>
                <w:color w:val="FF0000"/>
              </w:rPr>
            </w:pPr>
            <w:r w:rsidRPr="00244D04">
              <w:rPr>
                <w:rFonts w:cs="Arial"/>
                <w:b/>
                <w:bCs/>
                <w:color w:val="FF0000"/>
              </w:rPr>
              <w:t>50 years OHL &amp; Cables</w:t>
            </w:r>
          </w:p>
        </w:tc>
        <w:tc>
          <w:tcPr>
            <w:tcW w:w="1900" w:type="dxa"/>
            <w:tcBorders>
              <w:top w:val="nil"/>
              <w:left w:val="nil"/>
              <w:bottom w:val="nil"/>
              <w:right w:val="nil"/>
            </w:tcBorders>
            <w:noWrap/>
            <w:vAlign w:val="bottom"/>
          </w:tcPr>
          <w:p w14:paraId="66F5DE52" w14:textId="77777777" w:rsidR="00E0410D" w:rsidRPr="00244D04" w:rsidRDefault="00E0410D" w:rsidP="00BE1D94">
            <w:pPr>
              <w:rPr>
                <w:rFonts w:cs="Arial"/>
              </w:rPr>
            </w:pPr>
          </w:p>
        </w:tc>
      </w:tr>
      <w:tr w:rsidR="00E0410D" w:rsidRPr="00244D04" w14:paraId="1B43ADAF" w14:textId="77777777">
        <w:trPr>
          <w:trHeight w:val="255"/>
        </w:trPr>
        <w:tc>
          <w:tcPr>
            <w:tcW w:w="599" w:type="dxa"/>
            <w:tcBorders>
              <w:top w:val="nil"/>
              <w:left w:val="nil"/>
              <w:bottom w:val="nil"/>
              <w:right w:val="nil"/>
            </w:tcBorders>
            <w:noWrap/>
            <w:vAlign w:val="bottom"/>
          </w:tcPr>
          <w:p w14:paraId="2D5E4C2B" w14:textId="77777777" w:rsidR="00E0410D" w:rsidRPr="00244D04" w:rsidRDefault="00E0410D" w:rsidP="00BE1D94">
            <w:pPr>
              <w:rPr>
                <w:rFonts w:cs="Arial"/>
              </w:rPr>
            </w:pPr>
          </w:p>
        </w:tc>
        <w:tc>
          <w:tcPr>
            <w:tcW w:w="114" w:type="dxa"/>
            <w:tcBorders>
              <w:top w:val="nil"/>
              <w:left w:val="nil"/>
              <w:bottom w:val="nil"/>
              <w:right w:val="nil"/>
            </w:tcBorders>
            <w:noWrap/>
            <w:vAlign w:val="bottom"/>
          </w:tcPr>
          <w:p w14:paraId="159CE1FF" w14:textId="77777777" w:rsidR="00E0410D" w:rsidRPr="00244D04" w:rsidRDefault="00E0410D" w:rsidP="00BE1D94">
            <w:pPr>
              <w:rPr>
                <w:rFonts w:cs="Arial"/>
              </w:rPr>
            </w:pPr>
          </w:p>
        </w:tc>
        <w:tc>
          <w:tcPr>
            <w:tcW w:w="2611" w:type="dxa"/>
            <w:tcBorders>
              <w:top w:val="nil"/>
              <w:left w:val="nil"/>
              <w:bottom w:val="nil"/>
              <w:right w:val="nil"/>
            </w:tcBorders>
            <w:noWrap/>
            <w:vAlign w:val="bottom"/>
          </w:tcPr>
          <w:p w14:paraId="3E96A07B" w14:textId="77777777" w:rsidR="00E0410D" w:rsidRPr="00244D04" w:rsidRDefault="00E0410D" w:rsidP="00BE1D94">
            <w:pPr>
              <w:rPr>
                <w:rFonts w:cs="Arial"/>
              </w:rPr>
            </w:pPr>
          </w:p>
        </w:tc>
        <w:tc>
          <w:tcPr>
            <w:tcW w:w="1756" w:type="dxa"/>
            <w:tcBorders>
              <w:top w:val="nil"/>
              <w:left w:val="nil"/>
              <w:bottom w:val="nil"/>
              <w:right w:val="nil"/>
            </w:tcBorders>
            <w:noWrap/>
            <w:vAlign w:val="bottom"/>
          </w:tcPr>
          <w:p w14:paraId="339770A7" w14:textId="77777777" w:rsidR="00E0410D" w:rsidRPr="00244D04" w:rsidRDefault="00E0410D" w:rsidP="00BE1D94">
            <w:pPr>
              <w:rPr>
                <w:rFonts w:cs="Arial"/>
              </w:rPr>
            </w:pPr>
          </w:p>
        </w:tc>
        <w:tc>
          <w:tcPr>
            <w:tcW w:w="1960" w:type="dxa"/>
            <w:tcBorders>
              <w:top w:val="nil"/>
              <w:left w:val="nil"/>
              <w:bottom w:val="nil"/>
              <w:right w:val="nil"/>
            </w:tcBorders>
            <w:noWrap/>
            <w:vAlign w:val="bottom"/>
          </w:tcPr>
          <w:p w14:paraId="53C99048" w14:textId="77777777" w:rsidR="00E0410D" w:rsidRPr="00244D04" w:rsidRDefault="00E0410D" w:rsidP="00BE1D94">
            <w:pPr>
              <w:jc w:val="center"/>
              <w:rPr>
                <w:rFonts w:cs="Arial"/>
              </w:rPr>
            </w:pPr>
          </w:p>
        </w:tc>
        <w:tc>
          <w:tcPr>
            <w:tcW w:w="2400" w:type="dxa"/>
            <w:tcBorders>
              <w:top w:val="nil"/>
              <w:left w:val="nil"/>
              <w:bottom w:val="nil"/>
              <w:right w:val="nil"/>
            </w:tcBorders>
            <w:noWrap/>
            <w:vAlign w:val="bottom"/>
          </w:tcPr>
          <w:p w14:paraId="76B0FD49" w14:textId="77777777" w:rsidR="00E0410D" w:rsidRPr="00244D04" w:rsidRDefault="00E0410D" w:rsidP="00BE1D94">
            <w:pPr>
              <w:jc w:val="center"/>
              <w:rPr>
                <w:rFonts w:cs="Arial"/>
              </w:rPr>
            </w:pPr>
          </w:p>
        </w:tc>
        <w:tc>
          <w:tcPr>
            <w:tcW w:w="1900" w:type="dxa"/>
            <w:tcBorders>
              <w:top w:val="nil"/>
              <w:left w:val="nil"/>
              <w:bottom w:val="nil"/>
              <w:right w:val="nil"/>
            </w:tcBorders>
            <w:noWrap/>
            <w:vAlign w:val="bottom"/>
          </w:tcPr>
          <w:p w14:paraId="7EF1BF45" w14:textId="77777777" w:rsidR="00E0410D" w:rsidRPr="00244D04" w:rsidRDefault="00E0410D" w:rsidP="00BE1D94">
            <w:pPr>
              <w:rPr>
                <w:rFonts w:cs="Arial"/>
              </w:rPr>
            </w:pPr>
          </w:p>
        </w:tc>
      </w:tr>
      <w:tr w:rsidR="00E0410D" w:rsidRPr="00244D04" w14:paraId="2F701E3E" w14:textId="77777777">
        <w:trPr>
          <w:trHeight w:val="255"/>
        </w:trPr>
        <w:tc>
          <w:tcPr>
            <w:tcW w:w="599" w:type="dxa"/>
            <w:tcBorders>
              <w:top w:val="nil"/>
              <w:left w:val="nil"/>
              <w:bottom w:val="nil"/>
              <w:right w:val="nil"/>
            </w:tcBorders>
            <w:noWrap/>
            <w:vAlign w:val="bottom"/>
          </w:tcPr>
          <w:p w14:paraId="0E6AD08B" w14:textId="77777777" w:rsidR="00E0410D" w:rsidRPr="00244D04" w:rsidRDefault="00E0410D" w:rsidP="00BE1D94">
            <w:pPr>
              <w:rPr>
                <w:rFonts w:cs="Arial"/>
              </w:rPr>
            </w:pPr>
            <w:r w:rsidRPr="00244D04">
              <w:rPr>
                <w:rFonts w:cs="Arial"/>
              </w:rPr>
              <w:t>Q2</w:t>
            </w:r>
          </w:p>
        </w:tc>
        <w:tc>
          <w:tcPr>
            <w:tcW w:w="8841" w:type="dxa"/>
            <w:gridSpan w:val="5"/>
            <w:tcBorders>
              <w:top w:val="nil"/>
              <w:left w:val="nil"/>
              <w:bottom w:val="nil"/>
              <w:right w:val="nil"/>
            </w:tcBorders>
            <w:noWrap/>
            <w:vAlign w:val="bottom"/>
          </w:tcPr>
          <w:p w14:paraId="32CF204A" w14:textId="77777777" w:rsidR="00E0410D" w:rsidRPr="00244D04" w:rsidRDefault="00E0410D" w:rsidP="00BE1D94">
            <w:pPr>
              <w:rPr>
                <w:rFonts w:cs="Arial"/>
              </w:rPr>
            </w:pPr>
            <w:r w:rsidRPr="00244D04">
              <w:rPr>
                <w:rFonts w:cs="Arial"/>
              </w:rPr>
              <w:t xml:space="preserve">Please </w:t>
            </w:r>
            <w:r>
              <w:rPr>
                <w:rFonts w:cs="Arial"/>
              </w:rPr>
              <w:t>populate</w:t>
            </w:r>
            <w:r w:rsidRPr="00244D04">
              <w:rPr>
                <w:rFonts w:cs="Arial"/>
              </w:rPr>
              <w:t xml:space="preserve"> the following table:</w:t>
            </w:r>
          </w:p>
        </w:tc>
        <w:tc>
          <w:tcPr>
            <w:tcW w:w="1900" w:type="dxa"/>
            <w:tcBorders>
              <w:top w:val="nil"/>
              <w:left w:val="nil"/>
              <w:bottom w:val="nil"/>
              <w:right w:val="nil"/>
            </w:tcBorders>
            <w:noWrap/>
            <w:vAlign w:val="bottom"/>
          </w:tcPr>
          <w:p w14:paraId="4F168EC6" w14:textId="77777777" w:rsidR="00E0410D" w:rsidRPr="00244D04" w:rsidRDefault="00E0410D" w:rsidP="00BE1D94">
            <w:pPr>
              <w:rPr>
                <w:rFonts w:cs="Arial"/>
              </w:rPr>
            </w:pPr>
          </w:p>
        </w:tc>
      </w:tr>
      <w:tr w:rsidR="00E0410D" w:rsidRPr="00244D04" w14:paraId="007B38C5" w14:textId="77777777">
        <w:trPr>
          <w:trHeight w:val="255"/>
        </w:trPr>
        <w:tc>
          <w:tcPr>
            <w:tcW w:w="599" w:type="dxa"/>
            <w:tcBorders>
              <w:top w:val="nil"/>
              <w:left w:val="nil"/>
              <w:bottom w:val="nil"/>
              <w:right w:val="nil"/>
            </w:tcBorders>
            <w:noWrap/>
            <w:vAlign w:val="bottom"/>
          </w:tcPr>
          <w:p w14:paraId="7B4501F8" w14:textId="77777777" w:rsidR="00E0410D" w:rsidRPr="00244D04" w:rsidRDefault="00E0410D" w:rsidP="00BE1D94">
            <w:pPr>
              <w:rPr>
                <w:rFonts w:cs="Arial"/>
              </w:rPr>
            </w:pPr>
          </w:p>
        </w:tc>
        <w:tc>
          <w:tcPr>
            <w:tcW w:w="114" w:type="dxa"/>
            <w:tcBorders>
              <w:top w:val="nil"/>
              <w:left w:val="nil"/>
              <w:bottom w:val="nil"/>
              <w:right w:val="nil"/>
            </w:tcBorders>
            <w:noWrap/>
            <w:vAlign w:val="bottom"/>
          </w:tcPr>
          <w:p w14:paraId="216971F2" w14:textId="77777777" w:rsidR="00E0410D" w:rsidRPr="00244D04" w:rsidRDefault="00E0410D" w:rsidP="00BE1D94">
            <w:pPr>
              <w:rPr>
                <w:rFonts w:cs="Arial"/>
              </w:rPr>
            </w:pPr>
          </w:p>
        </w:tc>
        <w:tc>
          <w:tcPr>
            <w:tcW w:w="2611" w:type="dxa"/>
            <w:tcBorders>
              <w:top w:val="nil"/>
              <w:left w:val="nil"/>
              <w:bottom w:val="nil"/>
              <w:right w:val="nil"/>
            </w:tcBorders>
            <w:noWrap/>
            <w:vAlign w:val="bottom"/>
          </w:tcPr>
          <w:p w14:paraId="65450549" w14:textId="77777777" w:rsidR="00E0410D" w:rsidRPr="00244D04" w:rsidRDefault="00E0410D" w:rsidP="00BE1D94">
            <w:pPr>
              <w:rPr>
                <w:rFonts w:cs="Arial"/>
              </w:rPr>
            </w:pPr>
          </w:p>
        </w:tc>
        <w:tc>
          <w:tcPr>
            <w:tcW w:w="1756" w:type="dxa"/>
            <w:tcBorders>
              <w:top w:val="nil"/>
              <w:left w:val="nil"/>
              <w:bottom w:val="nil"/>
              <w:right w:val="nil"/>
            </w:tcBorders>
            <w:noWrap/>
            <w:vAlign w:val="bottom"/>
          </w:tcPr>
          <w:p w14:paraId="23E8C073" w14:textId="77777777" w:rsidR="00E0410D" w:rsidRPr="00244D04" w:rsidRDefault="00E0410D" w:rsidP="00BE1D94">
            <w:pPr>
              <w:rPr>
                <w:rFonts w:cs="Arial"/>
              </w:rPr>
            </w:pPr>
          </w:p>
        </w:tc>
        <w:tc>
          <w:tcPr>
            <w:tcW w:w="1960" w:type="dxa"/>
            <w:tcBorders>
              <w:top w:val="nil"/>
              <w:left w:val="nil"/>
              <w:bottom w:val="nil"/>
              <w:right w:val="nil"/>
            </w:tcBorders>
            <w:noWrap/>
            <w:vAlign w:val="bottom"/>
          </w:tcPr>
          <w:p w14:paraId="332BCA14" w14:textId="77777777" w:rsidR="00E0410D" w:rsidRPr="00244D04" w:rsidRDefault="00E0410D" w:rsidP="00BE1D94">
            <w:pPr>
              <w:jc w:val="center"/>
              <w:rPr>
                <w:rFonts w:cs="Arial"/>
              </w:rPr>
            </w:pPr>
          </w:p>
        </w:tc>
        <w:tc>
          <w:tcPr>
            <w:tcW w:w="4300" w:type="dxa"/>
            <w:gridSpan w:val="2"/>
            <w:tcBorders>
              <w:top w:val="nil"/>
              <w:left w:val="nil"/>
              <w:bottom w:val="nil"/>
              <w:right w:val="nil"/>
            </w:tcBorders>
            <w:shd w:val="clear" w:color="auto" w:fill="C0C0C0"/>
            <w:vAlign w:val="bottom"/>
          </w:tcPr>
          <w:p w14:paraId="31F433FD" w14:textId="77777777" w:rsidR="00E0410D" w:rsidRPr="00244D04" w:rsidRDefault="00E0410D" w:rsidP="00BE1D94">
            <w:pPr>
              <w:jc w:val="center"/>
              <w:rPr>
                <w:rFonts w:cs="Arial"/>
              </w:rPr>
            </w:pPr>
            <w:r w:rsidRPr="00244D04">
              <w:rPr>
                <w:rFonts w:cs="Arial"/>
              </w:rPr>
              <w:t>Total 132kV due to be uprated to (as per SYS)</w:t>
            </w:r>
          </w:p>
        </w:tc>
      </w:tr>
      <w:tr w:rsidR="00E0410D" w:rsidRPr="00244D04" w14:paraId="0E500A27" w14:textId="77777777">
        <w:trPr>
          <w:trHeight w:val="255"/>
        </w:trPr>
        <w:tc>
          <w:tcPr>
            <w:tcW w:w="599" w:type="dxa"/>
            <w:tcBorders>
              <w:top w:val="nil"/>
              <w:left w:val="nil"/>
              <w:bottom w:val="nil"/>
              <w:right w:val="nil"/>
            </w:tcBorders>
            <w:noWrap/>
            <w:vAlign w:val="bottom"/>
          </w:tcPr>
          <w:p w14:paraId="123D9877" w14:textId="77777777" w:rsidR="00E0410D" w:rsidRPr="00244D04" w:rsidRDefault="00E0410D" w:rsidP="00BE1D94">
            <w:pPr>
              <w:rPr>
                <w:rFonts w:cs="Arial"/>
              </w:rPr>
            </w:pPr>
          </w:p>
        </w:tc>
        <w:tc>
          <w:tcPr>
            <w:tcW w:w="114" w:type="dxa"/>
            <w:tcBorders>
              <w:top w:val="nil"/>
              <w:left w:val="nil"/>
              <w:bottom w:val="nil"/>
              <w:right w:val="nil"/>
            </w:tcBorders>
            <w:noWrap/>
            <w:vAlign w:val="bottom"/>
          </w:tcPr>
          <w:p w14:paraId="600EB7DD" w14:textId="77777777" w:rsidR="00E0410D" w:rsidRPr="00244D04" w:rsidRDefault="00E0410D" w:rsidP="00BE1D94">
            <w:pPr>
              <w:rPr>
                <w:rFonts w:cs="Arial"/>
              </w:rPr>
            </w:pPr>
          </w:p>
        </w:tc>
        <w:tc>
          <w:tcPr>
            <w:tcW w:w="2611" w:type="dxa"/>
            <w:tcBorders>
              <w:top w:val="nil"/>
              <w:left w:val="nil"/>
              <w:bottom w:val="nil"/>
              <w:right w:val="nil"/>
            </w:tcBorders>
            <w:noWrap/>
            <w:vAlign w:val="bottom"/>
          </w:tcPr>
          <w:p w14:paraId="2FB08C30" w14:textId="77777777" w:rsidR="00E0410D" w:rsidRPr="00244D04" w:rsidRDefault="00E0410D" w:rsidP="00BE1D94">
            <w:pPr>
              <w:rPr>
                <w:rFonts w:cs="Arial"/>
              </w:rPr>
            </w:pPr>
            <w:r w:rsidRPr="00244D04">
              <w:rPr>
                <w:rFonts w:cs="Arial"/>
              </w:rPr>
              <w:t>132kV</w:t>
            </w:r>
          </w:p>
        </w:tc>
        <w:tc>
          <w:tcPr>
            <w:tcW w:w="1756" w:type="dxa"/>
            <w:tcBorders>
              <w:top w:val="nil"/>
              <w:left w:val="nil"/>
              <w:bottom w:val="nil"/>
              <w:right w:val="nil"/>
            </w:tcBorders>
            <w:shd w:val="clear" w:color="auto" w:fill="C0C0C0"/>
            <w:noWrap/>
            <w:vAlign w:val="center"/>
          </w:tcPr>
          <w:p w14:paraId="22FEE901" w14:textId="77777777" w:rsidR="00E0410D" w:rsidRPr="00244D04" w:rsidRDefault="00E0410D" w:rsidP="00BE1D94">
            <w:pPr>
              <w:jc w:val="center"/>
              <w:rPr>
                <w:rFonts w:cs="Arial"/>
              </w:rPr>
            </w:pPr>
            <w:r w:rsidRPr="00244D04">
              <w:rPr>
                <w:rFonts w:cs="Arial"/>
              </w:rPr>
              <w:t>Summary</w:t>
            </w:r>
          </w:p>
        </w:tc>
        <w:tc>
          <w:tcPr>
            <w:tcW w:w="1960" w:type="dxa"/>
            <w:tcBorders>
              <w:top w:val="nil"/>
              <w:left w:val="nil"/>
              <w:bottom w:val="nil"/>
              <w:right w:val="nil"/>
            </w:tcBorders>
            <w:shd w:val="clear" w:color="auto" w:fill="C0C0C0"/>
            <w:vAlign w:val="bottom"/>
          </w:tcPr>
          <w:p w14:paraId="283D7D7E" w14:textId="77777777" w:rsidR="00E0410D" w:rsidRPr="00244D04" w:rsidRDefault="00E0410D" w:rsidP="00BE1D94">
            <w:pPr>
              <w:jc w:val="center"/>
              <w:rPr>
                <w:rFonts w:cs="Arial"/>
              </w:rPr>
            </w:pPr>
            <w:r w:rsidRPr="00244D04">
              <w:rPr>
                <w:rFonts w:cs="Arial"/>
              </w:rPr>
              <w:t xml:space="preserve">Total 132kV </w:t>
            </w:r>
            <w:proofErr w:type="spellStart"/>
            <w:r w:rsidRPr="00244D04">
              <w:rPr>
                <w:rFonts w:cs="Arial"/>
              </w:rPr>
              <w:t>cct</w:t>
            </w:r>
            <w:proofErr w:type="spellEnd"/>
            <w:r w:rsidRPr="00244D04">
              <w:rPr>
                <w:rFonts w:cs="Arial"/>
              </w:rPr>
              <w:t xml:space="preserve"> km</w:t>
            </w:r>
          </w:p>
        </w:tc>
        <w:tc>
          <w:tcPr>
            <w:tcW w:w="2400" w:type="dxa"/>
            <w:tcBorders>
              <w:top w:val="nil"/>
              <w:left w:val="nil"/>
              <w:bottom w:val="nil"/>
              <w:right w:val="nil"/>
            </w:tcBorders>
            <w:shd w:val="clear" w:color="auto" w:fill="C0C0C0"/>
            <w:vAlign w:val="bottom"/>
          </w:tcPr>
          <w:p w14:paraId="5A04121B" w14:textId="77777777" w:rsidR="00E0410D" w:rsidRPr="00244D04" w:rsidRDefault="00E0410D" w:rsidP="00BE1D94">
            <w:pPr>
              <w:jc w:val="center"/>
              <w:rPr>
                <w:rFonts w:cs="Arial"/>
              </w:rPr>
            </w:pPr>
            <w:r w:rsidRPr="00244D04">
              <w:rPr>
                <w:rFonts w:cs="Arial"/>
              </w:rPr>
              <w:t>400kV</w:t>
            </w:r>
          </w:p>
        </w:tc>
        <w:tc>
          <w:tcPr>
            <w:tcW w:w="1900" w:type="dxa"/>
            <w:tcBorders>
              <w:top w:val="nil"/>
              <w:left w:val="nil"/>
              <w:bottom w:val="nil"/>
              <w:right w:val="nil"/>
            </w:tcBorders>
            <w:shd w:val="clear" w:color="auto" w:fill="C0C0C0"/>
            <w:vAlign w:val="bottom"/>
          </w:tcPr>
          <w:p w14:paraId="69376CA6" w14:textId="77777777" w:rsidR="00E0410D" w:rsidRPr="00244D04" w:rsidRDefault="00E0410D" w:rsidP="00BE1D94">
            <w:pPr>
              <w:jc w:val="center"/>
              <w:rPr>
                <w:rFonts w:cs="Arial"/>
              </w:rPr>
            </w:pPr>
            <w:r w:rsidRPr="00244D04">
              <w:rPr>
                <w:rFonts w:cs="Arial"/>
              </w:rPr>
              <w:t>275kV</w:t>
            </w:r>
          </w:p>
        </w:tc>
      </w:tr>
      <w:tr w:rsidR="00E0410D" w:rsidRPr="00244D04" w14:paraId="63654D15" w14:textId="77777777">
        <w:trPr>
          <w:trHeight w:val="255"/>
        </w:trPr>
        <w:tc>
          <w:tcPr>
            <w:tcW w:w="599" w:type="dxa"/>
            <w:tcBorders>
              <w:top w:val="nil"/>
              <w:left w:val="nil"/>
              <w:bottom w:val="nil"/>
              <w:right w:val="nil"/>
            </w:tcBorders>
            <w:noWrap/>
            <w:vAlign w:val="bottom"/>
          </w:tcPr>
          <w:p w14:paraId="2FA23896" w14:textId="77777777" w:rsidR="00E0410D" w:rsidRPr="00244D04" w:rsidRDefault="00E0410D" w:rsidP="00BE1D94">
            <w:pPr>
              <w:rPr>
                <w:rFonts w:cs="Arial"/>
              </w:rPr>
            </w:pPr>
          </w:p>
        </w:tc>
        <w:tc>
          <w:tcPr>
            <w:tcW w:w="114" w:type="dxa"/>
            <w:tcBorders>
              <w:top w:val="nil"/>
              <w:left w:val="nil"/>
              <w:bottom w:val="nil"/>
              <w:right w:val="nil"/>
            </w:tcBorders>
            <w:noWrap/>
            <w:vAlign w:val="bottom"/>
          </w:tcPr>
          <w:p w14:paraId="7D6191BA" w14:textId="77777777" w:rsidR="00E0410D" w:rsidRPr="00244D04" w:rsidRDefault="00E0410D" w:rsidP="00BE1D94">
            <w:pPr>
              <w:rPr>
                <w:rFonts w:cs="Arial"/>
              </w:rPr>
            </w:pPr>
          </w:p>
        </w:tc>
        <w:tc>
          <w:tcPr>
            <w:tcW w:w="2611" w:type="dxa"/>
            <w:tcBorders>
              <w:top w:val="nil"/>
              <w:left w:val="nil"/>
              <w:bottom w:val="nil"/>
              <w:right w:val="nil"/>
            </w:tcBorders>
            <w:noWrap/>
            <w:vAlign w:val="bottom"/>
          </w:tcPr>
          <w:p w14:paraId="23209877" w14:textId="77777777" w:rsidR="00E0410D" w:rsidRPr="00244D04" w:rsidRDefault="00E0410D" w:rsidP="00BE1D94">
            <w:pPr>
              <w:rPr>
                <w:rFonts w:cs="Arial"/>
              </w:rPr>
            </w:pPr>
          </w:p>
        </w:tc>
        <w:tc>
          <w:tcPr>
            <w:tcW w:w="1756"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3485C581" w14:textId="77777777" w:rsidR="00E0410D" w:rsidRPr="00244D04" w:rsidRDefault="00E0410D" w:rsidP="00BE1D94">
            <w:pPr>
              <w:rPr>
                <w:rFonts w:cs="Arial"/>
              </w:rPr>
            </w:pPr>
            <w:r w:rsidRPr="00244D04">
              <w:rPr>
                <w:rFonts w:cs="Arial"/>
              </w:rPr>
              <w:t>SP</w:t>
            </w:r>
            <w:r w:rsidR="00BC7E25">
              <w:rPr>
                <w:rFonts w:cs="Arial"/>
              </w:rPr>
              <w:t>T</w:t>
            </w:r>
          </w:p>
        </w:tc>
        <w:tc>
          <w:tcPr>
            <w:tcW w:w="1960" w:type="dxa"/>
            <w:tcBorders>
              <w:top w:val="single" w:sz="4" w:space="0" w:color="auto"/>
              <w:left w:val="nil"/>
              <w:bottom w:val="single" w:sz="4" w:space="0" w:color="auto"/>
              <w:right w:val="single" w:sz="4" w:space="0" w:color="auto"/>
            </w:tcBorders>
            <w:noWrap/>
            <w:vAlign w:val="bottom"/>
          </w:tcPr>
          <w:p w14:paraId="0AF6A927" w14:textId="77777777" w:rsidR="00E0410D" w:rsidRPr="00244D04" w:rsidRDefault="00E0410D" w:rsidP="00BE1D94">
            <w:pPr>
              <w:jc w:val="center"/>
              <w:rPr>
                <w:rFonts w:cs="Arial"/>
                <w:color w:val="FF0000"/>
              </w:rPr>
            </w:pPr>
            <w:r w:rsidRPr="00244D04">
              <w:rPr>
                <w:rFonts w:cs="Arial"/>
                <w:color w:val="FF0000"/>
              </w:rPr>
              <w:t>1,803</w:t>
            </w:r>
          </w:p>
        </w:tc>
        <w:tc>
          <w:tcPr>
            <w:tcW w:w="2400" w:type="dxa"/>
            <w:tcBorders>
              <w:top w:val="single" w:sz="4" w:space="0" w:color="auto"/>
              <w:left w:val="nil"/>
              <w:bottom w:val="single" w:sz="4" w:space="0" w:color="auto"/>
              <w:right w:val="single" w:sz="4" w:space="0" w:color="auto"/>
            </w:tcBorders>
            <w:noWrap/>
            <w:vAlign w:val="bottom"/>
          </w:tcPr>
          <w:p w14:paraId="33C3F4FE" w14:textId="77777777" w:rsidR="00E0410D" w:rsidRPr="00244D04" w:rsidRDefault="00E0410D" w:rsidP="00BE1D94">
            <w:pPr>
              <w:jc w:val="center"/>
              <w:rPr>
                <w:rFonts w:cs="Arial"/>
                <w:color w:val="FF0000"/>
              </w:rPr>
            </w:pPr>
            <w:r w:rsidRPr="00244D04">
              <w:rPr>
                <w:rFonts w:cs="Arial"/>
                <w:color w:val="FF0000"/>
              </w:rPr>
              <w:t>0</w:t>
            </w:r>
          </w:p>
        </w:tc>
        <w:tc>
          <w:tcPr>
            <w:tcW w:w="1900" w:type="dxa"/>
            <w:tcBorders>
              <w:top w:val="single" w:sz="4" w:space="0" w:color="auto"/>
              <w:left w:val="nil"/>
              <w:bottom w:val="single" w:sz="4" w:space="0" w:color="auto"/>
              <w:right w:val="single" w:sz="4" w:space="0" w:color="auto"/>
            </w:tcBorders>
            <w:noWrap/>
            <w:vAlign w:val="bottom"/>
          </w:tcPr>
          <w:p w14:paraId="7F9A741C" w14:textId="77777777" w:rsidR="00E0410D" w:rsidRPr="00244D04" w:rsidRDefault="00E0410D" w:rsidP="00BE1D94">
            <w:pPr>
              <w:jc w:val="center"/>
              <w:rPr>
                <w:rFonts w:cs="Arial"/>
                <w:color w:val="FF0000"/>
              </w:rPr>
            </w:pPr>
            <w:r w:rsidRPr="00244D04">
              <w:rPr>
                <w:rFonts w:cs="Arial"/>
                <w:color w:val="FF0000"/>
              </w:rPr>
              <w:t>0</w:t>
            </w:r>
          </w:p>
        </w:tc>
      </w:tr>
      <w:tr w:rsidR="00E0410D" w:rsidRPr="00244D04" w14:paraId="171774CB" w14:textId="77777777">
        <w:trPr>
          <w:trHeight w:val="255"/>
        </w:trPr>
        <w:tc>
          <w:tcPr>
            <w:tcW w:w="599" w:type="dxa"/>
            <w:tcBorders>
              <w:top w:val="nil"/>
              <w:left w:val="nil"/>
              <w:bottom w:val="nil"/>
              <w:right w:val="nil"/>
            </w:tcBorders>
            <w:noWrap/>
            <w:vAlign w:val="bottom"/>
          </w:tcPr>
          <w:p w14:paraId="404B02A9" w14:textId="77777777" w:rsidR="00E0410D" w:rsidRPr="00244D04" w:rsidRDefault="00E0410D" w:rsidP="00BE1D94">
            <w:pPr>
              <w:rPr>
                <w:rFonts w:cs="Arial"/>
              </w:rPr>
            </w:pPr>
          </w:p>
        </w:tc>
        <w:tc>
          <w:tcPr>
            <w:tcW w:w="114" w:type="dxa"/>
            <w:tcBorders>
              <w:top w:val="nil"/>
              <w:left w:val="nil"/>
              <w:bottom w:val="nil"/>
              <w:right w:val="nil"/>
            </w:tcBorders>
            <w:noWrap/>
            <w:vAlign w:val="bottom"/>
          </w:tcPr>
          <w:p w14:paraId="18B1D3AE" w14:textId="77777777" w:rsidR="00E0410D" w:rsidRPr="00244D04" w:rsidRDefault="00E0410D" w:rsidP="00BE1D94">
            <w:pPr>
              <w:rPr>
                <w:rFonts w:cs="Arial"/>
              </w:rPr>
            </w:pPr>
          </w:p>
        </w:tc>
        <w:tc>
          <w:tcPr>
            <w:tcW w:w="2611" w:type="dxa"/>
            <w:tcBorders>
              <w:top w:val="nil"/>
              <w:left w:val="nil"/>
              <w:bottom w:val="nil"/>
              <w:right w:val="nil"/>
            </w:tcBorders>
            <w:noWrap/>
            <w:vAlign w:val="bottom"/>
          </w:tcPr>
          <w:p w14:paraId="79127C38" w14:textId="77777777" w:rsidR="00E0410D" w:rsidRPr="00244D04" w:rsidRDefault="00E0410D" w:rsidP="00BE1D94">
            <w:pPr>
              <w:rPr>
                <w:rFonts w:cs="Arial"/>
              </w:rPr>
            </w:pPr>
          </w:p>
        </w:tc>
        <w:tc>
          <w:tcPr>
            <w:tcW w:w="1756" w:type="dxa"/>
            <w:tcBorders>
              <w:top w:val="nil"/>
              <w:left w:val="single" w:sz="4" w:space="0" w:color="auto"/>
              <w:bottom w:val="single" w:sz="4" w:space="0" w:color="auto"/>
              <w:right w:val="single" w:sz="4" w:space="0" w:color="auto"/>
            </w:tcBorders>
            <w:shd w:val="clear" w:color="auto" w:fill="C0C0C0"/>
            <w:noWrap/>
            <w:vAlign w:val="bottom"/>
          </w:tcPr>
          <w:p w14:paraId="55347185" w14:textId="77777777" w:rsidR="00E0410D" w:rsidRPr="00244D04" w:rsidRDefault="00E0410D" w:rsidP="00BE1D94">
            <w:pPr>
              <w:rPr>
                <w:rFonts w:cs="Arial"/>
              </w:rPr>
            </w:pPr>
            <w:r w:rsidRPr="00244D04">
              <w:rPr>
                <w:rFonts w:cs="Arial"/>
              </w:rPr>
              <w:t>S</w:t>
            </w:r>
            <w:r w:rsidR="00BC7E25">
              <w:rPr>
                <w:rFonts w:cs="Arial"/>
              </w:rPr>
              <w:t>H</w:t>
            </w:r>
            <w:r w:rsidRPr="00244D04">
              <w:rPr>
                <w:rFonts w:cs="Arial"/>
              </w:rPr>
              <w:t>E</w:t>
            </w:r>
            <w:r w:rsidR="00BC7E25">
              <w:rPr>
                <w:rFonts w:cs="Arial"/>
              </w:rPr>
              <w:t>TL</w:t>
            </w:r>
          </w:p>
        </w:tc>
        <w:tc>
          <w:tcPr>
            <w:tcW w:w="1960" w:type="dxa"/>
            <w:tcBorders>
              <w:top w:val="nil"/>
              <w:left w:val="nil"/>
              <w:bottom w:val="single" w:sz="4" w:space="0" w:color="auto"/>
              <w:right w:val="single" w:sz="4" w:space="0" w:color="auto"/>
            </w:tcBorders>
            <w:noWrap/>
            <w:vAlign w:val="bottom"/>
          </w:tcPr>
          <w:p w14:paraId="57F3DAD9" w14:textId="77777777" w:rsidR="00E0410D" w:rsidRPr="00244D04" w:rsidRDefault="00E0410D" w:rsidP="00BE1D94">
            <w:pPr>
              <w:jc w:val="center"/>
              <w:rPr>
                <w:rFonts w:cs="Arial"/>
                <w:color w:val="FF0000"/>
              </w:rPr>
            </w:pPr>
            <w:r w:rsidRPr="00244D04">
              <w:rPr>
                <w:rFonts w:cs="Arial"/>
                <w:color w:val="FF0000"/>
              </w:rPr>
              <w:t>3,290</w:t>
            </w:r>
          </w:p>
        </w:tc>
        <w:tc>
          <w:tcPr>
            <w:tcW w:w="2400" w:type="dxa"/>
            <w:tcBorders>
              <w:top w:val="nil"/>
              <w:left w:val="nil"/>
              <w:bottom w:val="single" w:sz="4" w:space="0" w:color="auto"/>
              <w:right w:val="single" w:sz="4" w:space="0" w:color="auto"/>
            </w:tcBorders>
            <w:noWrap/>
            <w:vAlign w:val="bottom"/>
          </w:tcPr>
          <w:p w14:paraId="411FA760" w14:textId="77777777" w:rsidR="00E0410D" w:rsidRPr="00244D04" w:rsidRDefault="00E0410D" w:rsidP="00BE1D94">
            <w:pPr>
              <w:jc w:val="center"/>
              <w:rPr>
                <w:rFonts w:cs="Arial"/>
                <w:color w:val="FF0000"/>
              </w:rPr>
            </w:pPr>
            <w:r w:rsidRPr="00244D04">
              <w:rPr>
                <w:rFonts w:cs="Arial"/>
                <w:color w:val="FF0000"/>
              </w:rPr>
              <w:t>1,021</w:t>
            </w:r>
          </w:p>
        </w:tc>
        <w:tc>
          <w:tcPr>
            <w:tcW w:w="1900" w:type="dxa"/>
            <w:tcBorders>
              <w:top w:val="nil"/>
              <w:left w:val="nil"/>
              <w:bottom w:val="single" w:sz="4" w:space="0" w:color="auto"/>
              <w:right w:val="single" w:sz="4" w:space="0" w:color="auto"/>
            </w:tcBorders>
            <w:noWrap/>
            <w:vAlign w:val="bottom"/>
          </w:tcPr>
          <w:p w14:paraId="7664E0F8" w14:textId="77777777" w:rsidR="00E0410D" w:rsidRPr="00244D04" w:rsidRDefault="00E0410D" w:rsidP="00BE1D94">
            <w:pPr>
              <w:jc w:val="center"/>
              <w:rPr>
                <w:rFonts w:cs="Arial"/>
                <w:color w:val="FF0000"/>
              </w:rPr>
            </w:pPr>
            <w:r w:rsidRPr="00244D04">
              <w:rPr>
                <w:rFonts w:cs="Arial"/>
                <w:color w:val="FF0000"/>
              </w:rPr>
              <w:t>0</w:t>
            </w:r>
          </w:p>
        </w:tc>
      </w:tr>
      <w:tr w:rsidR="00E0410D" w:rsidRPr="00244D04" w14:paraId="599BC40F" w14:textId="77777777">
        <w:trPr>
          <w:trHeight w:val="255"/>
        </w:trPr>
        <w:tc>
          <w:tcPr>
            <w:tcW w:w="599" w:type="dxa"/>
            <w:tcBorders>
              <w:top w:val="nil"/>
              <w:left w:val="nil"/>
              <w:bottom w:val="nil"/>
              <w:right w:val="nil"/>
            </w:tcBorders>
            <w:noWrap/>
            <w:vAlign w:val="bottom"/>
          </w:tcPr>
          <w:p w14:paraId="79E85C65" w14:textId="77777777" w:rsidR="00E0410D" w:rsidRPr="00244D04" w:rsidRDefault="00E0410D" w:rsidP="00BE1D94">
            <w:pPr>
              <w:rPr>
                <w:rFonts w:cs="Arial"/>
              </w:rPr>
            </w:pPr>
          </w:p>
        </w:tc>
        <w:tc>
          <w:tcPr>
            <w:tcW w:w="114" w:type="dxa"/>
            <w:tcBorders>
              <w:top w:val="nil"/>
              <w:left w:val="nil"/>
              <w:bottom w:val="nil"/>
              <w:right w:val="nil"/>
            </w:tcBorders>
            <w:noWrap/>
            <w:vAlign w:val="bottom"/>
          </w:tcPr>
          <w:p w14:paraId="622D87EC" w14:textId="77777777" w:rsidR="00E0410D" w:rsidRPr="00244D04" w:rsidRDefault="00E0410D" w:rsidP="00BE1D94">
            <w:pPr>
              <w:rPr>
                <w:rFonts w:cs="Arial"/>
              </w:rPr>
            </w:pPr>
          </w:p>
        </w:tc>
        <w:tc>
          <w:tcPr>
            <w:tcW w:w="2611" w:type="dxa"/>
            <w:tcBorders>
              <w:top w:val="nil"/>
              <w:left w:val="nil"/>
              <w:bottom w:val="nil"/>
              <w:right w:val="nil"/>
            </w:tcBorders>
            <w:noWrap/>
            <w:vAlign w:val="bottom"/>
          </w:tcPr>
          <w:p w14:paraId="07C4650B" w14:textId="77777777" w:rsidR="00E0410D" w:rsidRPr="00244D04" w:rsidRDefault="00E0410D" w:rsidP="00BE1D94">
            <w:pPr>
              <w:rPr>
                <w:rFonts w:cs="Arial"/>
              </w:rPr>
            </w:pPr>
          </w:p>
        </w:tc>
        <w:tc>
          <w:tcPr>
            <w:tcW w:w="1756" w:type="dxa"/>
            <w:tcBorders>
              <w:top w:val="nil"/>
              <w:left w:val="nil"/>
              <w:bottom w:val="nil"/>
              <w:right w:val="nil"/>
            </w:tcBorders>
            <w:noWrap/>
            <w:vAlign w:val="bottom"/>
          </w:tcPr>
          <w:p w14:paraId="14651796" w14:textId="77777777" w:rsidR="00E0410D" w:rsidRPr="00244D04" w:rsidRDefault="00E0410D" w:rsidP="00BE1D94">
            <w:pPr>
              <w:rPr>
                <w:rFonts w:cs="Arial"/>
              </w:rPr>
            </w:pPr>
          </w:p>
        </w:tc>
        <w:tc>
          <w:tcPr>
            <w:tcW w:w="1960" w:type="dxa"/>
            <w:tcBorders>
              <w:top w:val="nil"/>
              <w:left w:val="nil"/>
              <w:bottom w:val="nil"/>
              <w:right w:val="nil"/>
            </w:tcBorders>
            <w:noWrap/>
            <w:vAlign w:val="bottom"/>
          </w:tcPr>
          <w:p w14:paraId="05469F00" w14:textId="77777777" w:rsidR="00E0410D" w:rsidRPr="00244D04" w:rsidRDefault="00E0410D" w:rsidP="00BE1D94">
            <w:pPr>
              <w:jc w:val="center"/>
              <w:rPr>
                <w:rFonts w:cs="Arial"/>
              </w:rPr>
            </w:pPr>
          </w:p>
        </w:tc>
        <w:tc>
          <w:tcPr>
            <w:tcW w:w="2400" w:type="dxa"/>
            <w:tcBorders>
              <w:top w:val="nil"/>
              <w:left w:val="nil"/>
              <w:bottom w:val="nil"/>
              <w:right w:val="nil"/>
            </w:tcBorders>
            <w:noWrap/>
            <w:vAlign w:val="bottom"/>
          </w:tcPr>
          <w:p w14:paraId="014E7DBF" w14:textId="77777777" w:rsidR="00E0410D" w:rsidRPr="00244D04" w:rsidRDefault="00E0410D" w:rsidP="00BE1D94">
            <w:pPr>
              <w:jc w:val="center"/>
              <w:rPr>
                <w:rFonts w:cs="Arial"/>
              </w:rPr>
            </w:pPr>
          </w:p>
        </w:tc>
        <w:tc>
          <w:tcPr>
            <w:tcW w:w="1900" w:type="dxa"/>
            <w:tcBorders>
              <w:top w:val="nil"/>
              <w:left w:val="nil"/>
              <w:bottom w:val="nil"/>
              <w:right w:val="nil"/>
            </w:tcBorders>
            <w:noWrap/>
            <w:vAlign w:val="bottom"/>
          </w:tcPr>
          <w:p w14:paraId="3B3ACB73" w14:textId="77777777" w:rsidR="00E0410D" w:rsidRPr="00244D04" w:rsidRDefault="00E0410D" w:rsidP="00BE1D94">
            <w:pPr>
              <w:rPr>
                <w:rFonts w:cs="Arial"/>
              </w:rPr>
            </w:pPr>
          </w:p>
        </w:tc>
      </w:tr>
      <w:tr w:rsidR="00E0410D" w:rsidRPr="00244D04" w14:paraId="021797A4" w14:textId="77777777">
        <w:trPr>
          <w:trHeight w:val="510"/>
        </w:trPr>
        <w:tc>
          <w:tcPr>
            <w:tcW w:w="599" w:type="dxa"/>
            <w:tcBorders>
              <w:top w:val="nil"/>
              <w:left w:val="nil"/>
              <w:bottom w:val="nil"/>
              <w:right w:val="nil"/>
            </w:tcBorders>
            <w:noWrap/>
            <w:vAlign w:val="bottom"/>
          </w:tcPr>
          <w:p w14:paraId="47BD4B1D" w14:textId="77777777" w:rsidR="00E0410D" w:rsidRPr="00244D04" w:rsidRDefault="00E0410D" w:rsidP="00BE1D94">
            <w:pPr>
              <w:rPr>
                <w:rFonts w:cs="Arial"/>
              </w:rPr>
            </w:pPr>
          </w:p>
        </w:tc>
        <w:tc>
          <w:tcPr>
            <w:tcW w:w="114" w:type="dxa"/>
            <w:tcBorders>
              <w:top w:val="nil"/>
              <w:left w:val="nil"/>
              <w:bottom w:val="nil"/>
              <w:right w:val="nil"/>
            </w:tcBorders>
            <w:noWrap/>
            <w:vAlign w:val="bottom"/>
          </w:tcPr>
          <w:p w14:paraId="43F7854E" w14:textId="77777777" w:rsidR="00E0410D" w:rsidRPr="00244D04" w:rsidRDefault="00E0410D" w:rsidP="00BE1D94">
            <w:pPr>
              <w:rPr>
                <w:rFonts w:cs="Arial"/>
              </w:rPr>
            </w:pPr>
          </w:p>
        </w:tc>
        <w:tc>
          <w:tcPr>
            <w:tcW w:w="2611" w:type="dxa"/>
            <w:tcBorders>
              <w:top w:val="nil"/>
              <w:left w:val="nil"/>
              <w:bottom w:val="nil"/>
              <w:right w:val="nil"/>
            </w:tcBorders>
            <w:vAlign w:val="bottom"/>
          </w:tcPr>
          <w:p w14:paraId="09C1DF26" w14:textId="77777777" w:rsidR="00E0410D" w:rsidRPr="00244D04" w:rsidRDefault="00E0410D" w:rsidP="00BE1D94">
            <w:pPr>
              <w:rPr>
                <w:rFonts w:cs="Arial"/>
              </w:rPr>
            </w:pPr>
            <w:r w:rsidRPr="00244D04">
              <w:rPr>
                <w:rFonts w:cs="Arial"/>
              </w:rPr>
              <w:t xml:space="preserve">New 275kV GB table </w:t>
            </w:r>
          </w:p>
        </w:tc>
        <w:tc>
          <w:tcPr>
            <w:tcW w:w="1756" w:type="dxa"/>
            <w:tcBorders>
              <w:top w:val="nil"/>
              <w:left w:val="nil"/>
              <w:bottom w:val="nil"/>
              <w:right w:val="nil"/>
            </w:tcBorders>
            <w:shd w:val="clear" w:color="auto" w:fill="C0C0C0"/>
            <w:noWrap/>
            <w:vAlign w:val="center"/>
          </w:tcPr>
          <w:p w14:paraId="6D9A782A" w14:textId="77777777" w:rsidR="00E0410D" w:rsidRPr="00244D04" w:rsidRDefault="00E0410D" w:rsidP="00BE1D94">
            <w:pPr>
              <w:jc w:val="center"/>
              <w:rPr>
                <w:rFonts w:cs="Arial"/>
              </w:rPr>
            </w:pPr>
            <w:r w:rsidRPr="00244D04">
              <w:rPr>
                <w:rFonts w:cs="Arial"/>
              </w:rPr>
              <w:t>Summary</w:t>
            </w:r>
          </w:p>
        </w:tc>
        <w:tc>
          <w:tcPr>
            <w:tcW w:w="1960" w:type="dxa"/>
            <w:tcBorders>
              <w:top w:val="nil"/>
              <w:left w:val="nil"/>
              <w:bottom w:val="nil"/>
              <w:right w:val="nil"/>
            </w:tcBorders>
            <w:shd w:val="clear" w:color="auto" w:fill="C0C0C0"/>
            <w:vAlign w:val="bottom"/>
          </w:tcPr>
          <w:p w14:paraId="5A00C869" w14:textId="77777777" w:rsidR="00E0410D" w:rsidRPr="00244D04" w:rsidRDefault="00E0410D" w:rsidP="00BE1D94">
            <w:pPr>
              <w:jc w:val="center"/>
              <w:rPr>
                <w:rFonts w:cs="Arial"/>
              </w:rPr>
            </w:pPr>
            <w:r w:rsidRPr="00244D04">
              <w:rPr>
                <w:rFonts w:cs="Arial"/>
              </w:rPr>
              <w:t xml:space="preserve">Total 275kV </w:t>
            </w:r>
            <w:proofErr w:type="spellStart"/>
            <w:r w:rsidRPr="00244D04">
              <w:rPr>
                <w:rFonts w:cs="Arial"/>
              </w:rPr>
              <w:t>cct</w:t>
            </w:r>
            <w:proofErr w:type="spellEnd"/>
            <w:r w:rsidRPr="00244D04">
              <w:rPr>
                <w:rFonts w:cs="Arial"/>
              </w:rPr>
              <w:t xml:space="preserve"> km</w:t>
            </w:r>
          </w:p>
        </w:tc>
        <w:tc>
          <w:tcPr>
            <w:tcW w:w="2400" w:type="dxa"/>
            <w:tcBorders>
              <w:top w:val="nil"/>
              <w:left w:val="nil"/>
              <w:bottom w:val="nil"/>
              <w:right w:val="nil"/>
            </w:tcBorders>
            <w:shd w:val="clear" w:color="auto" w:fill="C0C0C0"/>
            <w:vAlign w:val="bottom"/>
          </w:tcPr>
          <w:p w14:paraId="6B154660" w14:textId="77777777" w:rsidR="00E0410D" w:rsidRPr="00244D04" w:rsidRDefault="00E0410D" w:rsidP="00BE1D94">
            <w:pPr>
              <w:jc w:val="center"/>
              <w:rPr>
                <w:rFonts w:cs="Arial"/>
              </w:rPr>
            </w:pPr>
            <w:r w:rsidRPr="00244D04">
              <w:rPr>
                <w:rFonts w:cs="Arial"/>
              </w:rPr>
              <w:t>Total 275kV capable of being uprated to 400kV</w:t>
            </w:r>
          </w:p>
        </w:tc>
        <w:tc>
          <w:tcPr>
            <w:tcW w:w="1900" w:type="dxa"/>
            <w:tcBorders>
              <w:top w:val="nil"/>
              <w:left w:val="nil"/>
              <w:bottom w:val="nil"/>
              <w:right w:val="nil"/>
            </w:tcBorders>
            <w:noWrap/>
            <w:vAlign w:val="bottom"/>
          </w:tcPr>
          <w:p w14:paraId="2A39AFBC" w14:textId="77777777" w:rsidR="00E0410D" w:rsidRPr="00244D04" w:rsidRDefault="00E0410D" w:rsidP="00BE1D94">
            <w:pPr>
              <w:rPr>
                <w:rFonts w:cs="Arial"/>
              </w:rPr>
            </w:pPr>
          </w:p>
        </w:tc>
      </w:tr>
      <w:tr w:rsidR="00E0410D" w:rsidRPr="00244D04" w14:paraId="0DA2E3C3" w14:textId="77777777">
        <w:trPr>
          <w:trHeight w:val="255"/>
        </w:trPr>
        <w:tc>
          <w:tcPr>
            <w:tcW w:w="599" w:type="dxa"/>
            <w:tcBorders>
              <w:top w:val="nil"/>
              <w:left w:val="nil"/>
              <w:bottom w:val="nil"/>
              <w:right w:val="nil"/>
            </w:tcBorders>
            <w:noWrap/>
            <w:vAlign w:val="bottom"/>
          </w:tcPr>
          <w:p w14:paraId="5E2127F9" w14:textId="77777777" w:rsidR="00E0410D" w:rsidRPr="00244D04" w:rsidRDefault="00E0410D" w:rsidP="00BE1D94">
            <w:pPr>
              <w:rPr>
                <w:rFonts w:cs="Arial"/>
              </w:rPr>
            </w:pPr>
          </w:p>
        </w:tc>
        <w:tc>
          <w:tcPr>
            <w:tcW w:w="114" w:type="dxa"/>
            <w:tcBorders>
              <w:top w:val="nil"/>
              <w:left w:val="nil"/>
              <w:bottom w:val="nil"/>
              <w:right w:val="nil"/>
            </w:tcBorders>
            <w:noWrap/>
            <w:vAlign w:val="bottom"/>
          </w:tcPr>
          <w:p w14:paraId="39075A8B" w14:textId="77777777" w:rsidR="00E0410D" w:rsidRPr="00244D04" w:rsidRDefault="00E0410D" w:rsidP="00BE1D94">
            <w:pPr>
              <w:rPr>
                <w:rFonts w:cs="Arial"/>
              </w:rPr>
            </w:pPr>
          </w:p>
        </w:tc>
        <w:tc>
          <w:tcPr>
            <w:tcW w:w="2611" w:type="dxa"/>
            <w:tcBorders>
              <w:top w:val="nil"/>
              <w:left w:val="nil"/>
              <w:bottom w:val="nil"/>
              <w:right w:val="nil"/>
            </w:tcBorders>
            <w:noWrap/>
            <w:vAlign w:val="bottom"/>
          </w:tcPr>
          <w:p w14:paraId="6A29643B" w14:textId="77777777" w:rsidR="00E0410D" w:rsidRPr="00244D04" w:rsidRDefault="00E0410D" w:rsidP="00BE1D94">
            <w:pPr>
              <w:rPr>
                <w:rFonts w:cs="Arial"/>
              </w:rPr>
            </w:pPr>
          </w:p>
        </w:tc>
        <w:tc>
          <w:tcPr>
            <w:tcW w:w="1756"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50F70E30" w14:textId="77777777" w:rsidR="00E0410D" w:rsidRPr="00244D04" w:rsidRDefault="00E0410D" w:rsidP="00BE1D94">
            <w:pPr>
              <w:rPr>
                <w:rFonts w:cs="Arial"/>
              </w:rPr>
            </w:pPr>
            <w:r w:rsidRPr="00244D04">
              <w:rPr>
                <w:rFonts w:cs="Arial"/>
              </w:rPr>
              <w:t>SP</w:t>
            </w:r>
            <w:r w:rsidR="00BC7E25">
              <w:rPr>
                <w:rFonts w:cs="Arial"/>
              </w:rPr>
              <w:t>T</w:t>
            </w:r>
          </w:p>
        </w:tc>
        <w:tc>
          <w:tcPr>
            <w:tcW w:w="1960" w:type="dxa"/>
            <w:tcBorders>
              <w:top w:val="single" w:sz="4" w:space="0" w:color="auto"/>
              <w:left w:val="nil"/>
              <w:bottom w:val="single" w:sz="4" w:space="0" w:color="auto"/>
              <w:right w:val="single" w:sz="4" w:space="0" w:color="auto"/>
            </w:tcBorders>
            <w:noWrap/>
            <w:vAlign w:val="bottom"/>
          </w:tcPr>
          <w:p w14:paraId="30E830B7" w14:textId="77777777" w:rsidR="00E0410D" w:rsidRPr="00244D04" w:rsidRDefault="00E0410D" w:rsidP="00BE1D94">
            <w:pPr>
              <w:jc w:val="center"/>
              <w:rPr>
                <w:rFonts w:cs="Arial"/>
                <w:color w:val="FF0000"/>
              </w:rPr>
            </w:pPr>
            <w:r w:rsidRPr="00244D04">
              <w:rPr>
                <w:rFonts w:cs="Arial"/>
                <w:color w:val="FF0000"/>
              </w:rPr>
              <w:t>1,711</w:t>
            </w:r>
          </w:p>
        </w:tc>
        <w:tc>
          <w:tcPr>
            <w:tcW w:w="2400" w:type="dxa"/>
            <w:tcBorders>
              <w:top w:val="single" w:sz="4" w:space="0" w:color="auto"/>
              <w:left w:val="nil"/>
              <w:bottom w:val="single" w:sz="4" w:space="0" w:color="auto"/>
              <w:right w:val="single" w:sz="4" w:space="0" w:color="auto"/>
            </w:tcBorders>
            <w:noWrap/>
            <w:vAlign w:val="bottom"/>
          </w:tcPr>
          <w:p w14:paraId="56A197D3" w14:textId="77777777" w:rsidR="00E0410D" w:rsidRPr="00244D04" w:rsidRDefault="00E0410D" w:rsidP="00BE1D94">
            <w:pPr>
              <w:jc w:val="center"/>
              <w:rPr>
                <w:rFonts w:cs="Arial"/>
                <w:color w:val="FF0000"/>
              </w:rPr>
            </w:pPr>
            <w:r w:rsidRPr="00244D04">
              <w:rPr>
                <w:rFonts w:cs="Arial"/>
                <w:color w:val="FF0000"/>
              </w:rPr>
              <w:t>1,540</w:t>
            </w:r>
          </w:p>
        </w:tc>
        <w:tc>
          <w:tcPr>
            <w:tcW w:w="1900" w:type="dxa"/>
            <w:tcBorders>
              <w:top w:val="nil"/>
              <w:left w:val="nil"/>
              <w:bottom w:val="nil"/>
              <w:right w:val="nil"/>
            </w:tcBorders>
            <w:noWrap/>
            <w:vAlign w:val="bottom"/>
          </w:tcPr>
          <w:p w14:paraId="104A4E1A" w14:textId="77777777" w:rsidR="00E0410D" w:rsidRPr="00244D04" w:rsidRDefault="00E0410D" w:rsidP="00BE1D94">
            <w:pPr>
              <w:rPr>
                <w:rFonts w:cs="Arial"/>
              </w:rPr>
            </w:pPr>
          </w:p>
        </w:tc>
      </w:tr>
      <w:tr w:rsidR="00E0410D" w:rsidRPr="00244D04" w14:paraId="77AD0772" w14:textId="77777777">
        <w:trPr>
          <w:trHeight w:val="255"/>
        </w:trPr>
        <w:tc>
          <w:tcPr>
            <w:tcW w:w="599" w:type="dxa"/>
            <w:tcBorders>
              <w:top w:val="nil"/>
              <w:left w:val="nil"/>
              <w:bottom w:val="nil"/>
              <w:right w:val="nil"/>
            </w:tcBorders>
            <w:noWrap/>
            <w:vAlign w:val="bottom"/>
          </w:tcPr>
          <w:p w14:paraId="3D0858AD" w14:textId="77777777" w:rsidR="00E0410D" w:rsidRPr="00244D04" w:rsidRDefault="00E0410D" w:rsidP="00BE1D94">
            <w:pPr>
              <w:rPr>
                <w:rFonts w:cs="Arial"/>
              </w:rPr>
            </w:pPr>
          </w:p>
        </w:tc>
        <w:tc>
          <w:tcPr>
            <w:tcW w:w="114" w:type="dxa"/>
            <w:tcBorders>
              <w:top w:val="nil"/>
              <w:left w:val="nil"/>
              <w:bottom w:val="nil"/>
              <w:right w:val="nil"/>
            </w:tcBorders>
            <w:noWrap/>
            <w:vAlign w:val="bottom"/>
          </w:tcPr>
          <w:p w14:paraId="043EBE77" w14:textId="77777777" w:rsidR="00E0410D" w:rsidRPr="00244D04" w:rsidRDefault="00E0410D" w:rsidP="00BE1D94">
            <w:pPr>
              <w:rPr>
                <w:rFonts w:cs="Arial"/>
              </w:rPr>
            </w:pPr>
          </w:p>
        </w:tc>
        <w:tc>
          <w:tcPr>
            <w:tcW w:w="2611" w:type="dxa"/>
            <w:tcBorders>
              <w:top w:val="nil"/>
              <w:left w:val="nil"/>
              <w:bottom w:val="nil"/>
              <w:right w:val="nil"/>
            </w:tcBorders>
            <w:noWrap/>
            <w:vAlign w:val="bottom"/>
          </w:tcPr>
          <w:p w14:paraId="761D97FF" w14:textId="77777777" w:rsidR="00E0410D" w:rsidRPr="00244D04" w:rsidRDefault="00E0410D" w:rsidP="00BE1D94">
            <w:pPr>
              <w:rPr>
                <w:rFonts w:cs="Arial"/>
              </w:rPr>
            </w:pPr>
          </w:p>
        </w:tc>
        <w:tc>
          <w:tcPr>
            <w:tcW w:w="1756" w:type="dxa"/>
            <w:tcBorders>
              <w:top w:val="nil"/>
              <w:left w:val="single" w:sz="4" w:space="0" w:color="auto"/>
              <w:bottom w:val="single" w:sz="4" w:space="0" w:color="auto"/>
              <w:right w:val="single" w:sz="4" w:space="0" w:color="auto"/>
            </w:tcBorders>
            <w:shd w:val="clear" w:color="auto" w:fill="C0C0C0"/>
            <w:noWrap/>
            <w:vAlign w:val="bottom"/>
          </w:tcPr>
          <w:p w14:paraId="685CF763" w14:textId="77777777" w:rsidR="00E0410D" w:rsidRPr="00244D04" w:rsidRDefault="00E0410D" w:rsidP="00BE1D94">
            <w:pPr>
              <w:rPr>
                <w:rFonts w:cs="Arial"/>
              </w:rPr>
            </w:pPr>
            <w:r w:rsidRPr="00244D04">
              <w:rPr>
                <w:rFonts w:cs="Arial"/>
              </w:rPr>
              <w:t>S</w:t>
            </w:r>
            <w:r w:rsidR="00BC7E25">
              <w:rPr>
                <w:rFonts w:cs="Arial"/>
              </w:rPr>
              <w:t>H</w:t>
            </w:r>
            <w:r w:rsidRPr="00244D04">
              <w:rPr>
                <w:rFonts w:cs="Arial"/>
              </w:rPr>
              <w:t>E</w:t>
            </w:r>
            <w:r w:rsidR="00BC7E25">
              <w:rPr>
                <w:rFonts w:cs="Arial"/>
              </w:rPr>
              <w:t>TL</w:t>
            </w:r>
          </w:p>
        </w:tc>
        <w:tc>
          <w:tcPr>
            <w:tcW w:w="1960" w:type="dxa"/>
            <w:tcBorders>
              <w:top w:val="nil"/>
              <w:left w:val="nil"/>
              <w:bottom w:val="single" w:sz="4" w:space="0" w:color="auto"/>
              <w:right w:val="single" w:sz="4" w:space="0" w:color="auto"/>
            </w:tcBorders>
            <w:noWrap/>
            <w:vAlign w:val="bottom"/>
          </w:tcPr>
          <w:p w14:paraId="518B8494" w14:textId="77777777" w:rsidR="00E0410D" w:rsidRPr="00244D04" w:rsidRDefault="00E0410D" w:rsidP="00BE1D94">
            <w:pPr>
              <w:jc w:val="center"/>
              <w:rPr>
                <w:rFonts w:cs="Arial"/>
                <w:color w:val="FF0000"/>
              </w:rPr>
            </w:pPr>
            <w:r w:rsidRPr="00244D04">
              <w:rPr>
                <w:rFonts w:cs="Arial"/>
                <w:color w:val="FF0000"/>
              </w:rPr>
              <w:t>1,562</w:t>
            </w:r>
          </w:p>
        </w:tc>
        <w:tc>
          <w:tcPr>
            <w:tcW w:w="2400" w:type="dxa"/>
            <w:tcBorders>
              <w:top w:val="nil"/>
              <w:left w:val="nil"/>
              <w:bottom w:val="single" w:sz="4" w:space="0" w:color="auto"/>
              <w:right w:val="single" w:sz="4" w:space="0" w:color="auto"/>
            </w:tcBorders>
            <w:noWrap/>
            <w:vAlign w:val="bottom"/>
          </w:tcPr>
          <w:p w14:paraId="706A0604" w14:textId="77777777" w:rsidR="00E0410D" w:rsidRPr="00244D04" w:rsidRDefault="00E0410D" w:rsidP="00BE1D94">
            <w:pPr>
              <w:jc w:val="center"/>
              <w:rPr>
                <w:rFonts w:cs="Arial"/>
                <w:color w:val="FF0000"/>
              </w:rPr>
            </w:pPr>
            <w:r w:rsidRPr="00244D04">
              <w:rPr>
                <w:rFonts w:cs="Arial"/>
                <w:color w:val="FF0000"/>
              </w:rPr>
              <w:t>1,206</w:t>
            </w:r>
          </w:p>
        </w:tc>
        <w:tc>
          <w:tcPr>
            <w:tcW w:w="1900" w:type="dxa"/>
            <w:tcBorders>
              <w:top w:val="nil"/>
              <w:left w:val="nil"/>
              <w:bottom w:val="nil"/>
              <w:right w:val="nil"/>
            </w:tcBorders>
            <w:noWrap/>
            <w:vAlign w:val="bottom"/>
          </w:tcPr>
          <w:p w14:paraId="2E75C901" w14:textId="77777777" w:rsidR="00E0410D" w:rsidRPr="00244D04" w:rsidRDefault="00E0410D" w:rsidP="00BE1D94">
            <w:pPr>
              <w:rPr>
                <w:rFonts w:cs="Arial"/>
              </w:rPr>
            </w:pPr>
          </w:p>
        </w:tc>
      </w:tr>
      <w:tr w:rsidR="00E0410D" w:rsidRPr="00244D04" w14:paraId="27822845" w14:textId="77777777">
        <w:trPr>
          <w:trHeight w:val="255"/>
        </w:trPr>
        <w:tc>
          <w:tcPr>
            <w:tcW w:w="599" w:type="dxa"/>
            <w:tcBorders>
              <w:top w:val="nil"/>
              <w:left w:val="nil"/>
              <w:bottom w:val="nil"/>
              <w:right w:val="nil"/>
            </w:tcBorders>
            <w:noWrap/>
            <w:vAlign w:val="bottom"/>
          </w:tcPr>
          <w:p w14:paraId="4403A9AF" w14:textId="77777777" w:rsidR="00E0410D" w:rsidRPr="00244D04" w:rsidRDefault="00E0410D" w:rsidP="00BE1D94">
            <w:pPr>
              <w:rPr>
                <w:rFonts w:cs="Arial"/>
              </w:rPr>
            </w:pPr>
          </w:p>
        </w:tc>
        <w:tc>
          <w:tcPr>
            <w:tcW w:w="114" w:type="dxa"/>
            <w:tcBorders>
              <w:top w:val="nil"/>
              <w:left w:val="nil"/>
              <w:bottom w:val="nil"/>
              <w:right w:val="nil"/>
            </w:tcBorders>
            <w:noWrap/>
            <w:vAlign w:val="bottom"/>
          </w:tcPr>
          <w:p w14:paraId="5B916F6C" w14:textId="77777777" w:rsidR="00E0410D" w:rsidRPr="00244D04" w:rsidRDefault="00E0410D" w:rsidP="00BE1D94">
            <w:pPr>
              <w:rPr>
                <w:rFonts w:cs="Arial"/>
              </w:rPr>
            </w:pPr>
          </w:p>
        </w:tc>
        <w:tc>
          <w:tcPr>
            <w:tcW w:w="2611" w:type="dxa"/>
            <w:tcBorders>
              <w:top w:val="nil"/>
              <w:left w:val="nil"/>
              <w:bottom w:val="nil"/>
              <w:right w:val="nil"/>
            </w:tcBorders>
            <w:noWrap/>
            <w:vAlign w:val="bottom"/>
          </w:tcPr>
          <w:p w14:paraId="756C5BB2" w14:textId="77777777" w:rsidR="00E0410D" w:rsidRPr="00244D04" w:rsidRDefault="00E0410D" w:rsidP="00BE1D94">
            <w:pPr>
              <w:rPr>
                <w:rFonts w:cs="Arial"/>
              </w:rPr>
            </w:pPr>
          </w:p>
        </w:tc>
        <w:tc>
          <w:tcPr>
            <w:tcW w:w="1756" w:type="dxa"/>
            <w:tcBorders>
              <w:top w:val="nil"/>
              <w:left w:val="nil"/>
              <w:bottom w:val="nil"/>
              <w:right w:val="nil"/>
            </w:tcBorders>
            <w:noWrap/>
            <w:vAlign w:val="bottom"/>
          </w:tcPr>
          <w:p w14:paraId="5906B738" w14:textId="77777777" w:rsidR="00E0410D" w:rsidRPr="00244D04" w:rsidRDefault="00E0410D" w:rsidP="00BE1D94">
            <w:pPr>
              <w:rPr>
                <w:rFonts w:cs="Arial"/>
              </w:rPr>
            </w:pPr>
          </w:p>
        </w:tc>
        <w:tc>
          <w:tcPr>
            <w:tcW w:w="1960" w:type="dxa"/>
            <w:tcBorders>
              <w:top w:val="nil"/>
              <w:left w:val="nil"/>
              <w:bottom w:val="nil"/>
              <w:right w:val="nil"/>
            </w:tcBorders>
            <w:noWrap/>
            <w:vAlign w:val="bottom"/>
          </w:tcPr>
          <w:p w14:paraId="71AFCD69" w14:textId="77777777" w:rsidR="00E0410D" w:rsidRPr="00244D04" w:rsidRDefault="00E0410D" w:rsidP="00BE1D94">
            <w:pPr>
              <w:jc w:val="center"/>
              <w:rPr>
                <w:rFonts w:cs="Arial"/>
              </w:rPr>
            </w:pPr>
          </w:p>
        </w:tc>
        <w:tc>
          <w:tcPr>
            <w:tcW w:w="2400" w:type="dxa"/>
            <w:tcBorders>
              <w:top w:val="nil"/>
              <w:left w:val="nil"/>
              <w:bottom w:val="nil"/>
              <w:right w:val="nil"/>
            </w:tcBorders>
            <w:noWrap/>
            <w:vAlign w:val="bottom"/>
          </w:tcPr>
          <w:p w14:paraId="00682ED5" w14:textId="77777777" w:rsidR="00E0410D" w:rsidRPr="00244D04" w:rsidRDefault="00E0410D" w:rsidP="00BE1D94">
            <w:pPr>
              <w:jc w:val="center"/>
              <w:rPr>
                <w:rFonts w:cs="Arial"/>
              </w:rPr>
            </w:pPr>
          </w:p>
        </w:tc>
        <w:tc>
          <w:tcPr>
            <w:tcW w:w="1900" w:type="dxa"/>
            <w:tcBorders>
              <w:top w:val="nil"/>
              <w:left w:val="nil"/>
              <w:bottom w:val="nil"/>
              <w:right w:val="nil"/>
            </w:tcBorders>
            <w:noWrap/>
            <w:vAlign w:val="bottom"/>
          </w:tcPr>
          <w:p w14:paraId="37D95442" w14:textId="77777777" w:rsidR="00E0410D" w:rsidRPr="00244D04" w:rsidRDefault="00E0410D" w:rsidP="00BE1D94">
            <w:pPr>
              <w:rPr>
                <w:rFonts w:cs="Arial"/>
              </w:rPr>
            </w:pPr>
          </w:p>
        </w:tc>
      </w:tr>
      <w:tr w:rsidR="00E0410D" w:rsidRPr="00244D04" w14:paraId="372B191E" w14:textId="77777777">
        <w:trPr>
          <w:trHeight w:val="255"/>
        </w:trPr>
        <w:tc>
          <w:tcPr>
            <w:tcW w:w="599" w:type="dxa"/>
            <w:tcBorders>
              <w:top w:val="nil"/>
              <w:left w:val="nil"/>
              <w:bottom w:val="nil"/>
              <w:right w:val="nil"/>
            </w:tcBorders>
            <w:noWrap/>
            <w:vAlign w:val="bottom"/>
          </w:tcPr>
          <w:p w14:paraId="474F9B15" w14:textId="77777777" w:rsidR="00E0410D" w:rsidRPr="00244D04" w:rsidRDefault="00E0410D" w:rsidP="00BE1D94">
            <w:pPr>
              <w:rPr>
                <w:rFonts w:cs="Arial"/>
              </w:rPr>
            </w:pPr>
          </w:p>
        </w:tc>
        <w:tc>
          <w:tcPr>
            <w:tcW w:w="114" w:type="dxa"/>
            <w:tcBorders>
              <w:top w:val="nil"/>
              <w:left w:val="nil"/>
              <w:bottom w:val="nil"/>
              <w:right w:val="nil"/>
            </w:tcBorders>
            <w:noWrap/>
            <w:vAlign w:val="bottom"/>
          </w:tcPr>
          <w:p w14:paraId="53FD616D" w14:textId="77777777" w:rsidR="00E0410D" w:rsidRPr="00244D04" w:rsidRDefault="00E0410D" w:rsidP="00BE1D94">
            <w:pPr>
              <w:rPr>
                <w:rFonts w:cs="Arial"/>
              </w:rPr>
            </w:pPr>
          </w:p>
        </w:tc>
        <w:tc>
          <w:tcPr>
            <w:tcW w:w="2611" w:type="dxa"/>
            <w:tcBorders>
              <w:top w:val="nil"/>
              <w:left w:val="nil"/>
              <w:bottom w:val="nil"/>
              <w:right w:val="nil"/>
            </w:tcBorders>
            <w:noWrap/>
            <w:vAlign w:val="bottom"/>
          </w:tcPr>
          <w:p w14:paraId="3A8F628C" w14:textId="77777777" w:rsidR="00E0410D" w:rsidRPr="00244D04" w:rsidRDefault="00E0410D" w:rsidP="00BE1D94">
            <w:pPr>
              <w:rPr>
                <w:rFonts w:cs="Arial"/>
              </w:rPr>
            </w:pPr>
          </w:p>
        </w:tc>
        <w:tc>
          <w:tcPr>
            <w:tcW w:w="1756" w:type="dxa"/>
            <w:tcBorders>
              <w:top w:val="nil"/>
              <w:left w:val="nil"/>
              <w:bottom w:val="nil"/>
              <w:right w:val="nil"/>
            </w:tcBorders>
            <w:noWrap/>
            <w:vAlign w:val="bottom"/>
          </w:tcPr>
          <w:p w14:paraId="29C4676F" w14:textId="77777777" w:rsidR="00E0410D" w:rsidRPr="00244D04" w:rsidRDefault="00E0410D" w:rsidP="00BE1D94">
            <w:pPr>
              <w:rPr>
                <w:rFonts w:cs="Arial"/>
              </w:rPr>
            </w:pPr>
          </w:p>
        </w:tc>
        <w:tc>
          <w:tcPr>
            <w:tcW w:w="1960" w:type="dxa"/>
            <w:tcBorders>
              <w:top w:val="nil"/>
              <w:left w:val="nil"/>
              <w:bottom w:val="nil"/>
              <w:right w:val="nil"/>
            </w:tcBorders>
            <w:noWrap/>
            <w:vAlign w:val="bottom"/>
          </w:tcPr>
          <w:p w14:paraId="6EC0C73E" w14:textId="77777777" w:rsidR="00E0410D" w:rsidRPr="00244D04" w:rsidRDefault="00E0410D" w:rsidP="00BE1D94">
            <w:pPr>
              <w:jc w:val="center"/>
              <w:rPr>
                <w:rFonts w:cs="Arial"/>
              </w:rPr>
            </w:pPr>
          </w:p>
        </w:tc>
        <w:tc>
          <w:tcPr>
            <w:tcW w:w="2400" w:type="dxa"/>
            <w:tcBorders>
              <w:top w:val="nil"/>
              <w:left w:val="nil"/>
              <w:bottom w:val="nil"/>
              <w:right w:val="nil"/>
            </w:tcBorders>
            <w:noWrap/>
            <w:vAlign w:val="bottom"/>
          </w:tcPr>
          <w:p w14:paraId="74A87F05" w14:textId="77777777" w:rsidR="00E0410D" w:rsidRPr="00244D04" w:rsidRDefault="00E0410D" w:rsidP="00BE1D94">
            <w:pPr>
              <w:jc w:val="center"/>
              <w:rPr>
                <w:rFonts w:cs="Arial"/>
              </w:rPr>
            </w:pPr>
          </w:p>
        </w:tc>
        <w:tc>
          <w:tcPr>
            <w:tcW w:w="1900" w:type="dxa"/>
            <w:tcBorders>
              <w:top w:val="nil"/>
              <w:left w:val="nil"/>
              <w:bottom w:val="nil"/>
              <w:right w:val="nil"/>
            </w:tcBorders>
            <w:noWrap/>
            <w:vAlign w:val="bottom"/>
          </w:tcPr>
          <w:p w14:paraId="7F1DD96D" w14:textId="77777777" w:rsidR="00E0410D" w:rsidRPr="00244D04" w:rsidRDefault="00E0410D" w:rsidP="00BE1D94">
            <w:pPr>
              <w:rPr>
                <w:rFonts w:cs="Arial"/>
              </w:rPr>
            </w:pPr>
          </w:p>
        </w:tc>
      </w:tr>
      <w:tr w:rsidR="00E0410D" w:rsidRPr="00244D04" w14:paraId="15FE7BFD" w14:textId="77777777">
        <w:trPr>
          <w:trHeight w:val="255"/>
        </w:trPr>
        <w:tc>
          <w:tcPr>
            <w:tcW w:w="599" w:type="dxa"/>
            <w:tcBorders>
              <w:top w:val="nil"/>
              <w:left w:val="nil"/>
              <w:bottom w:val="nil"/>
              <w:right w:val="nil"/>
            </w:tcBorders>
            <w:noWrap/>
            <w:vAlign w:val="bottom"/>
          </w:tcPr>
          <w:p w14:paraId="0B6F6ABE" w14:textId="77777777" w:rsidR="00E0410D" w:rsidRPr="00244D04" w:rsidRDefault="00E0410D" w:rsidP="00BE1D94">
            <w:pPr>
              <w:rPr>
                <w:rFonts w:cs="Arial"/>
              </w:rPr>
            </w:pPr>
          </w:p>
        </w:tc>
        <w:tc>
          <w:tcPr>
            <w:tcW w:w="114" w:type="dxa"/>
            <w:tcBorders>
              <w:top w:val="nil"/>
              <w:left w:val="nil"/>
              <w:bottom w:val="nil"/>
              <w:right w:val="nil"/>
            </w:tcBorders>
            <w:noWrap/>
            <w:vAlign w:val="bottom"/>
          </w:tcPr>
          <w:p w14:paraId="4C5EC281" w14:textId="77777777" w:rsidR="00E0410D" w:rsidRPr="00244D04" w:rsidRDefault="00E0410D" w:rsidP="00BE1D94">
            <w:pPr>
              <w:rPr>
                <w:rFonts w:cs="Arial"/>
              </w:rPr>
            </w:pPr>
          </w:p>
        </w:tc>
        <w:tc>
          <w:tcPr>
            <w:tcW w:w="2611" w:type="dxa"/>
            <w:tcBorders>
              <w:top w:val="nil"/>
              <w:left w:val="nil"/>
              <w:bottom w:val="nil"/>
              <w:right w:val="nil"/>
            </w:tcBorders>
            <w:noWrap/>
            <w:vAlign w:val="bottom"/>
          </w:tcPr>
          <w:p w14:paraId="6A58B3A4" w14:textId="77777777" w:rsidR="00E0410D" w:rsidRPr="00244D04" w:rsidRDefault="00E0410D" w:rsidP="00BE1D94">
            <w:pPr>
              <w:rPr>
                <w:rFonts w:cs="Arial"/>
              </w:rPr>
            </w:pPr>
          </w:p>
        </w:tc>
        <w:tc>
          <w:tcPr>
            <w:tcW w:w="1756" w:type="dxa"/>
            <w:tcBorders>
              <w:top w:val="nil"/>
              <w:left w:val="nil"/>
              <w:bottom w:val="nil"/>
              <w:right w:val="nil"/>
            </w:tcBorders>
            <w:noWrap/>
            <w:vAlign w:val="bottom"/>
          </w:tcPr>
          <w:p w14:paraId="67F0802E" w14:textId="77777777" w:rsidR="00E0410D" w:rsidRPr="00244D04" w:rsidRDefault="00E0410D" w:rsidP="00BE1D94">
            <w:pPr>
              <w:rPr>
                <w:rFonts w:cs="Arial"/>
              </w:rPr>
            </w:pPr>
          </w:p>
        </w:tc>
        <w:tc>
          <w:tcPr>
            <w:tcW w:w="1960" w:type="dxa"/>
            <w:tcBorders>
              <w:top w:val="nil"/>
              <w:left w:val="nil"/>
              <w:bottom w:val="nil"/>
              <w:right w:val="nil"/>
            </w:tcBorders>
            <w:noWrap/>
            <w:vAlign w:val="bottom"/>
          </w:tcPr>
          <w:p w14:paraId="10724A3E" w14:textId="77777777" w:rsidR="00E0410D" w:rsidRPr="00244D04" w:rsidRDefault="00E0410D" w:rsidP="00BE1D94">
            <w:pPr>
              <w:jc w:val="center"/>
              <w:rPr>
                <w:rFonts w:cs="Arial"/>
              </w:rPr>
            </w:pPr>
          </w:p>
        </w:tc>
        <w:tc>
          <w:tcPr>
            <w:tcW w:w="2400" w:type="dxa"/>
            <w:tcBorders>
              <w:top w:val="nil"/>
              <w:left w:val="nil"/>
              <w:bottom w:val="nil"/>
              <w:right w:val="nil"/>
            </w:tcBorders>
            <w:noWrap/>
            <w:vAlign w:val="bottom"/>
          </w:tcPr>
          <w:p w14:paraId="0B96E4B9" w14:textId="77777777" w:rsidR="00E0410D" w:rsidRPr="00244D04" w:rsidRDefault="00E0410D" w:rsidP="00BE1D94">
            <w:pPr>
              <w:jc w:val="center"/>
              <w:rPr>
                <w:rFonts w:cs="Arial"/>
              </w:rPr>
            </w:pPr>
          </w:p>
        </w:tc>
        <w:tc>
          <w:tcPr>
            <w:tcW w:w="1900" w:type="dxa"/>
            <w:tcBorders>
              <w:top w:val="nil"/>
              <w:left w:val="nil"/>
              <w:bottom w:val="nil"/>
              <w:right w:val="nil"/>
            </w:tcBorders>
            <w:noWrap/>
            <w:vAlign w:val="bottom"/>
          </w:tcPr>
          <w:p w14:paraId="36D14986" w14:textId="77777777" w:rsidR="00E0410D" w:rsidRPr="00244D04" w:rsidRDefault="00E0410D" w:rsidP="00BE1D94">
            <w:pPr>
              <w:rPr>
                <w:rFonts w:cs="Arial"/>
              </w:rPr>
            </w:pPr>
          </w:p>
        </w:tc>
      </w:tr>
      <w:tr w:rsidR="00E0410D" w:rsidRPr="00244D04" w14:paraId="03B539CD" w14:textId="77777777">
        <w:trPr>
          <w:trHeight w:val="255"/>
        </w:trPr>
        <w:tc>
          <w:tcPr>
            <w:tcW w:w="599" w:type="dxa"/>
            <w:tcBorders>
              <w:top w:val="nil"/>
              <w:left w:val="nil"/>
              <w:bottom w:val="nil"/>
              <w:right w:val="nil"/>
            </w:tcBorders>
            <w:noWrap/>
            <w:vAlign w:val="bottom"/>
          </w:tcPr>
          <w:p w14:paraId="5EE7585F" w14:textId="77777777" w:rsidR="00E0410D" w:rsidRPr="00244D04" w:rsidRDefault="00E0410D" w:rsidP="00BE1D94">
            <w:pPr>
              <w:rPr>
                <w:rFonts w:cs="Arial"/>
              </w:rPr>
            </w:pPr>
          </w:p>
        </w:tc>
        <w:tc>
          <w:tcPr>
            <w:tcW w:w="114" w:type="dxa"/>
            <w:tcBorders>
              <w:top w:val="nil"/>
              <w:left w:val="nil"/>
              <w:bottom w:val="nil"/>
              <w:right w:val="nil"/>
            </w:tcBorders>
            <w:noWrap/>
            <w:vAlign w:val="bottom"/>
          </w:tcPr>
          <w:p w14:paraId="6C362EF1" w14:textId="77777777" w:rsidR="00E0410D" w:rsidRPr="00244D04" w:rsidRDefault="00E0410D" w:rsidP="00BE1D94">
            <w:pPr>
              <w:rPr>
                <w:rFonts w:cs="Arial"/>
              </w:rPr>
            </w:pPr>
          </w:p>
        </w:tc>
        <w:tc>
          <w:tcPr>
            <w:tcW w:w="2611" w:type="dxa"/>
            <w:tcBorders>
              <w:top w:val="nil"/>
              <w:left w:val="nil"/>
              <w:bottom w:val="nil"/>
              <w:right w:val="nil"/>
            </w:tcBorders>
            <w:noWrap/>
            <w:vAlign w:val="bottom"/>
          </w:tcPr>
          <w:p w14:paraId="75B3CC1C" w14:textId="77777777" w:rsidR="00E0410D" w:rsidRPr="00244D04" w:rsidRDefault="00E0410D" w:rsidP="00BE1D94">
            <w:pPr>
              <w:rPr>
                <w:rFonts w:cs="Arial"/>
              </w:rPr>
            </w:pPr>
          </w:p>
        </w:tc>
        <w:tc>
          <w:tcPr>
            <w:tcW w:w="1756" w:type="dxa"/>
            <w:tcBorders>
              <w:top w:val="nil"/>
              <w:left w:val="nil"/>
              <w:bottom w:val="nil"/>
              <w:right w:val="nil"/>
            </w:tcBorders>
            <w:noWrap/>
            <w:vAlign w:val="bottom"/>
          </w:tcPr>
          <w:p w14:paraId="0DAA320E" w14:textId="77777777" w:rsidR="00E0410D" w:rsidRPr="00244D04" w:rsidRDefault="00E0410D" w:rsidP="00BE1D94">
            <w:pPr>
              <w:rPr>
                <w:rFonts w:cs="Arial"/>
              </w:rPr>
            </w:pPr>
          </w:p>
        </w:tc>
        <w:tc>
          <w:tcPr>
            <w:tcW w:w="1960" w:type="dxa"/>
            <w:tcBorders>
              <w:top w:val="nil"/>
              <w:left w:val="nil"/>
              <w:bottom w:val="nil"/>
              <w:right w:val="nil"/>
            </w:tcBorders>
            <w:noWrap/>
            <w:vAlign w:val="bottom"/>
          </w:tcPr>
          <w:p w14:paraId="554EFB82" w14:textId="77777777" w:rsidR="00E0410D" w:rsidRPr="00244D04" w:rsidRDefault="00E0410D" w:rsidP="00BE1D94">
            <w:pPr>
              <w:jc w:val="center"/>
              <w:rPr>
                <w:rFonts w:cs="Arial"/>
              </w:rPr>
            </w:pPr>
          </w:p>
        </w:tc>
        <w:tc>
          <w:tcPr>
            <w:tcW w:w="2400" w:type="dxa"/>
            <w:tcBorders>
              <w:top w:val="nil"/>
              <w:left w:val="nil"/>
              <w:bottom w:val="nil"/>
              <w:right w:val="nil"/>
            </w:tcBorders>
            <w:noWrap/>
            <w:vAlign w:val="bottom"/>
          </w:tcPr>
          <w:p w14:paraId="52137B73" w14:textId="77777777" w:rsidR="00E0410D" w:rsidRPr="00244D04" w:rsidRDefault="00E0410D" w:rsidP="00BE1D94">
            <w:pPr>
              <w:jc w:val="center"/>
              <w:rPr>
                <w:rFonts w:cs="Arial"/>
              </w:rPr>
            </w:pPr>
          </w:p>
        </w:tc>
        <w:tc>
          <w:tcPr>
            <w:tcW w:w="1900" w:type="dxa"/>
            <w:tcBorders>
              <w:top w:val="nil"/>
              <w:left w:val="nil"/>
              <w:bottom w:val="nil"/>
              <w:right w:val="nil"/>
            </w:tcBorders>
            <w:noWrap/>
            <w:vAlign w:val="bottom"/>
          </w:tcPr>
          <w:p w14:paraId="5073C0B8" w14:textId="77777777" w:rsidR="00E0410D" w:rsidRPr="00244D04" w:rsidRDefault="00E0410D" w:rsidP="00BE1D94">
            <w:pPr>
              <w:rPr>
                <w:rFonts w:cs="Arial"/>
              </w:rPr>
            </w:pPr>
          </w:p>
        </w:tc>
      </w:tr>
    </w:tbl>
    <w:p w14:paraId="5A77109D" w14:textId="77777777" w:rsidR="00E0410D" w:rsidRPr="00BE210C" w:rsidRDefault="00E0410D" w:rsidP="00BE1D94">
      <w:pPr>
        <w:tabs>
          <w:tab w:val="left" w:pos="1260"/>
          <w:tab w:val="left" w:pos="1532"/>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rPr>
          <w:rFonts w:cs="Arial"/>
        </w:rPr>
      </w:pPr>
      <w:r w:rsidRPr="00BE210C">
        <w:rPr>
          <w:rFonts w:cs="Arial"/>
        </w:rPr>
        <w:tab/>
      </w:r>
      <w:r w:rsidRPr="00BE210C">
        <w:rPr>
          <w:rFonts w:cs="Arial"/>
        </w:rPr>
        <w:tab/>
      </w:r>
      <w:r w:rsidRPr="00BE210C">
        <w:rPr>
          <w:rFonts w:cs="Arial"/>
        </w:rPr>
        <w:tab/>
      </w:r>
      <w:r w:rsidRPr="00BE210C">
        <w:rPr>
          <w:rFonts w:cs="Arial"/>
        </w:rPr>
        <w:tab/>
      </w:r>
      <w:r w:rsidRPr="00BE210C">
        <w:rPr>
          <w:rFonts w:cs="Arial"/>
        </w:rPr>
        <w:tab/>
      </w:r>
      <w:r w:rsidRPr="00BE210C">
        <w:rPr>
          <w:rFonts w:cs="Arial"/>
        </w:rPr>
        <w:tab/>
      </w:r>
      <w:r w:rsidRPr="00BE210C">
        <w:rPr>
          <w:rFonts w:cs="Arial"/>
        </w:rPr>
        <w:tab/>
      </w:r>
      <w:r w:rsidRPr="00BE210C">
        <w:rPr>
          <w:rFonts w:cs="Arial"/>
        </w:rPr>
        <w:tab/>
      </w:r>
      <w:r w:rsidRPr="00BE210C">
        <w:rPr>
          <w:rFonts w:cs="Arial"/>
        </w:rPr>
        <w:tab/>
      </w:r>
      <w:r w:rsidRPr="00BE210C">
        <w:rPr>
          <w:rFonts w:cs="Arial"/>
        </w:rPr>
        <w:tab/>
      </w:r>
    </w:p>
    <w:p w14:paraId="24C53825" w14:textId="77777777" w:rsidR="00E0410D" w:rsidRPr="00BE210C" w:rsidRDefault="00E0410D" w:rsidP="00BE1D94">
      <w:pPr>
        <w:tabs>
          <w:tab w:val="left" w:pos="1199"/>
          <w:tab w:val="left" w:pos="3135"/>
          <w:tab w:val="left" w:pos="5221"/>
          <w:tab w:val="left" w:pos="5972"/>
          <w:tab w:val="left" w:pos="7015"/>
          <w:tab w:val="left" w:pos="7908"/>
          <w:tab w:val="left" w:pos="9048"/>
          <w:tab w:val="left" w:pos="9802"/>
          <w:tab w:val="left" w:pos="10808"/>
          <w:tab w:val="left" w:pos="11565"/>
          <w:tab w:val="left" w:pos="12430"/>
          <w:tab w:val="left" w:pos="13187"/>
        </w:tabs>
        <w:ind w:left="360"/>
        <w:rPr>
          <w:rFonts w:cs="Arial"/>
        </w:rPr>
      </w:pPr>
    </w:p>
    <w:p w14:paraId="3D07A681" w14:textId="77777777" w:rsidR="00E0410D" w:rsidRPr="00BE210C" w:rsidRDefault="00E0410D" w:rsidP="00BE1D94">
      <w:pPr>
        <w:tabs>
          <w:tab w:val="left" w:pos="1199"/>
          <w:tab w:val="left" w:pos="1482"/>
          <w:tab w:val="left" w:pos="3135"/>
          <w:tab w:val="left" w:pos="5221"/>
          <w:tab w:val="left" w:pos="5972"/>
          <w:tab w:val="left" w:pos="7015"/>
          <w:tab w:val="left" w:pos="7908"/>
          <w:tab w:val="left" w:pos="9048"/>
          <w:tab w:val="left" w:pos="9802"/>
          <w:tab w:val="left" w:pos="10808"/>
          <w:tab w:val="left" w:pos="11565"/>
          <w:tab w:val="left" w:pos="12430"/>
          <w:tab w:val="left" w:pos="13187"/>
        </w:tabs>
        <w:rPr>
          <w:rFonts w:cs="Arial"/>
        </w:rPr>
      </w:pPr>
    </w:p>
    <w:p w14:paraId="698B6C24" w14:textId="77777777" w:rsidR="00E0410D" w:rsidRPr="00BE210C" w:rsidRDefault="00E0410D">
      <w:r w:rsidRPr="00DB195B">
        <w:rPr>
          <w:b/>
        </w:rPr>
        <w:t>Note</w:t>
      </w:r>
      <w:r>
        <w:rPr>
          <w:rFonts w:cs="Arial"/>
        </w:rPr>
        <w:t>: Data is example data</w:t>
      </w:r>
    </w:p>
    <w:p w14:paraId="24C093A5" w14:textId="77777777" w:rsidR="007C7E5D" w:rsidRDefault="007C7E5D" w:rsidP="002D4365">
      <w:pPr>
        <w:rPr>
          <w:rFonts w:cs="Arial"/>
        </w:rPr>
        <w:sectPr w:rsidR="007C7E5D" w:rsidSect="00D306CA">
          <w:pgSz w:w="23814" w:h="16840" w:orient="landscape" w:code="8"/>
          <w:pgMar w:top="1797" w:right="1440" w:bottom="1797" w:left="1440" w:header="709" w:footer="709" w:gutter="0"/>
          <w:cols w:space="708"/>
          <w:docGrid w:linePitch="360"/>
        </w:sectPr>
      </w:pPr>
    </w:p>
    <w:p w14:paraId="0AECF05E" w14:textId="77777777" w:rsidR="007C7E5D" w:rsidRPr="00302E20" w:rsidRDefault="007C7E5D" w:rsidP="007C7E5D">
      <w:pPr>
        <w:pStyle w:val="Heading2"/>
        <w:numPr>
          <w:ilvl w:val="0"/>
          <w:numId w:val="0"/>
        </w:numPr>
        <w:rPr>
          <w:sz w:val="28"/>
        </w:rPr>
      </w:pPr>
      <w:r w:rsidRPr="00302E20">
        <w:rPr>
          <w:sz w:val="28"/>
        </w:rPr>
        <w:lastRenderedPageBreak/>
        <w:t xml:space="preserve">Appendix </w:t>
      </w:r>
      <w:r>
        <w:rPr>
          <w:sz w:val="28"/>
        </w:rPr>
        <w:t>D</w:t>
      </w:r>
      <w:r w:rsidRPr="00302E20">
        <w:rPr>
          <w:sz w:val="28"/>
        </w:rPr>
        <w:t>: Abbreviations &amp; Definitions</w:t>
      </w:r>
    </w:p>
    <w:p w14:paraId="3ECE0E4E" w14:textId="77777777" w:rsidR="007C7E5D" w:rsidRPr="00302E20" w:rsidRDefault="007C7E5D" w:rsidP="007C7E5D">
      <w:pPr>
        <w:spacing w:after="0"/>
        <w:jc w:val="both"/>
        <w:rPr>
          <w:b/>
          <w:i/>
          <w:iCs/>
          <w:sz w:val="24"/>
        </w:rPr>
      </w:pPr>
      <w:r w:rsidRPr="00302E20">
        <w:rPr>
          <w:b/>
          <w:i/>
          <w:iCs/>
          <w:sz w:val="24"/>
        </w:rPr>
        <w:t>Abbreviations</w:t>
      </w:r>
    </w:p>
    <w:p w14:paraId="4EFC3C17" w14:textId="77777777" w:rsidR="004D1910" w:rsidRDefault="004D1910" w:rsidP="004D1910">
      <w:pPr>
        <w:spacing w:after="0"/>
        <w:jc w:val="both"/>
      </w:pPr>
      <w:r w:rsidRPr="00D441B7">
        <w:t>CATOs</w:t>
      </w:r>
      <w:r w:rsidRPr="00D441B7">
        <w:tab/>
        <w:t>Competitively Appointed Transmission Owners</w:t>
      </w:r>
    </w:p>
    <w:p w14:paraId="02079D1B" w14:textId="3124707F" w:rsidR="007C7E5D" w:rsidRPr="00302E20" w:rsidRDefault="007C7E5D" w:rsidP="007C7E5D">
      <w:pPr>
        <w:spacing w:after="0"/>
        <w:jc w:val="both"/>
      </w:pPr>
      <w:r w:rsidRPr="00302E20">
        <w:t>GAV</w:t>
      </w:r>
      <w:r w:rsidRPr="00302E20">
        <w:tab/>
        <w:t>Gross Asset Value</w:t>
      </w:r>
    </w:p>
    <w:p w14:paraId="7922D552" w14:textId="77777777" w:rsidR="007C7E5D" w:rsidRPr="00302E20" w:rsidRDefault="007C7E5D" w:rsidP="007C7E5D">
      <w:pPr>
        <w:spacing w:after="0"/>
        <w:jc w:val="both"/>
      </w:pPr>
      <w:r w:rsidRPr="00302E20">
        <w:t>NAV</w:t>
      </w:r>
      <w:r w:rsidRPr="00302E20">
        <w:tab/>
        <w:t>Net Asset Value</w:t>
      </w:r>
    </w:p>
    <w:p w14:paraId="485E93B1" w14:textId="77777777" w:rsidR="007C7E5D" w:rsidRPr="00302E20" w:rsidRDefault="007C7E5D" w:rsidP="007C7E5D">
      <w:pPr>
        <w:spacing w:after="0"/>
        <w:jc w:val="both"/>
      </w:pPr>
      <w:r w:rsidRPr="00302E20">
        <w:t>SHETL</w:t>
      </w:r>
      <w:r w:rsidRPr="00302E20">
        <w:tab/>
        <w:t>Scottish Hydro-Electric Transmission Limited</w:t>
      </w:r>
    </w:p>
    <w:p w14:paraId="6F54C33E" w14:textId="77777777" w:rsidR="007C7E5D" w:rsidRPr="00302E20" w:rsidRDefault="007C7E5D" w:rsidP="007C7E5D">
      <w:pPr>
        <w:spacing w:after="0"/>
        <w:jc w:val="both"/>
      </w:pPr>
      <w:r w:rsidRPr="00302E20">
        <w:t>SPT</w:t>
      </w:r>
      <w:r w:rsidRPr="00302E20">
        <w:tab/>
        <w:t>SP Transmission Limited</w:t>
      </w:r>
    </w:p>
    <w:p w14:paraId="21D3087A" w14:textId="77777777" w:rsidR="007C7E5D" w:rsidRPr="00302E20" w:rsidRDefault="007C7E5D" w:rsidP="007C7E5D">
      <w:pPr>
        <w:spacing w:after="0"/>
        <w:jc w:val="both"/>
      </w:pPr>
      <w:r w:rsidRPr="00302E20">
        <w:t>STC</w:t>
      </w:r>
      <w:r w:rsidRPr="00302E20">
        <w:tab/>
        <w:t xml:space="preserve">System Operator –Transmission Owner Code </w:t>
      </w:r>
    </w:p>
    <w:p w14:paraId="37F8F9FA" w14:textId="77777777" w:rsidR="007C7E5D" w:rsidRPr="00302E20" w:rsidRDefault="007C7E5D" w:rsidP="007C7E5D">
      <w:pPr>
        <w:spacing w:after="0"/>
        <w:jc w:val="both"/>
      </w:pPr>
      <w:r w:rsidRPr="00302E20">
        <w:t>STCP</w:t>
      </w:r>
      <w:r w:rsidRPr="00302E20">
        <w:tab/>
        <w:t>System Operator –Transmission Owner Code Procedure</w:t>
      </w:r>
    </w:p>
    <w:p w14:paraId="659AB480" w14:textId="77777777" w:rsidR="007C7E5D" w:rsidRPr="00302E20" w:rsidRDefault="007C7E5D" w:rsidP="007C7E5D">
      <w:pPr>
        <w:spacing w:after="0"/>
        <w:jc w:val="both"/>
      </w:pPr>
      <w:proofErr w:type="spellStart"/>
      <w:r w:rsidRPr="00302E20">
        <w:t>TNUoS</w:t>
      </w:r>
      <w:proofErr w:type="spellEnd"/>
      <w:r w:rsidRPr="00302E20">
        <w:tab/>
        <w:t>Transmission Network Use of System</w:t>
      </w:r>
    </w:p>
    <w:p w14:paraId="7B0B73AE" w14:textId="77777777" w:rsidR="007C7E5D" w:rsidRPr="00302E20" w:rsidRDefault="007C7E5D" w:rsidP="007C7E5D">
      <w:pPr>
        <w:spacing w:after="0"/>
        <w:jc w:val="both"/>
      </w:pPr>
      <w:r w:rsidRPr="00302E20">
        <w:t>TO</w:t>
      </w:r>
      <w:r w:rsidRPr="00302E20">
        <w:tab/>
        <w:t>Transmission Owner</w:t>
      </w:r>
    </w:p>
    <w:p w14:paraId="0161CA9C" w14:textId="77777777" w:rsidR="007C7E5D" w:rsidRPr="00302E20" w:rsidRDefault="007C7E5D" w:rsidP="007C7E5D">
      <w:pPr>
        <w:pStyle w:val="Header"/>
        <w:tabs>
          <w:tab w:val="clear" w:pos="4153"/>
          <w:tab w:val="clear" w:pos="8306"/>
        </w:tabs>
        <w:spacing w:after="0"/>
      </w:pPr>
    </w:p>
    <w:p w14:paraId="1FA66178" w14:textId="77777777" w:rsidR="007C7E5D" w:rsidRPr="00302E20" w:rsidRDefault="007C7E5D" w:rsidP="007C7E5D">
      <w:pPr>
        <w:pStyle w:val="Heading2"/>
        <w:numPr>
          <w:ilvl w:val="0"/>
          <w:numId w:val="0"/>
        </w:numPr>
        <w:spacing w:after="0"/>
      </w:pPr>
      <w:r w:rsidRPr="00302E20">
        <w:t xml:space="preserve">Definitions </w:t>
      </w:r>
    </w:p>
    <w:p w14:paraId="4CF6052C" w14:textId="77777777" w:rsidR="007C7E5D" w:rsidRPr="00302E20" w:rsidRDefault="007C7E5D" w:rsidP="007C7E5D">
      <w:pPr>
        <w:spacing w:after="0"/>
        <w:rPr>
          <w:b/>
        </w:rPr>
      </w:pPr>
    </w:p>
    <w:p w14:paraId="15314064" w14:textId="77777777" w:rsidR="007C7E5D" w:rsidRPr="00302E20" w:rsidRDefault="007C7E5D" w:rsidP="007C7E5D">
      <w:pPr>
        <w:spacing w:after="0"/>
        <w:rPr>
          <w:b/>
        </w:rPr>
      </w:pPr>
      <w:r w:rsidRPr="00302E20">
        <w:rPr>
          <w:b/>
        </w:rPr>
        <w:t>STC definitions used:</w:t>
      </w:r>
    </w:p>
    <w:p w14:paraId="399AB0E3" w14:textId="73A891C9" w:rsidR="004D1910" w:rsidRDefault="004D1910" w:rsidP="004D1910">
      <w:pPr>
        <w:spacing w:after="0"/>
        <w:jc w:val="both"/>
      </w:pPr>
      <w:r w:rsidRPr="00D441B7">
        <w:t>CATOs</w:t>
      </w:r>
    </w:p>
    <w:p w14:paraId="1D7FFE91" w14:textId="42842A07" w:rsidR="007C7E5D" w:rsidRPr="00302E20" w:rsidRDefault="007C7E5D" w:rsidP="007C7E5D">
      <w:pPr>
        <w:spacing w:after="0"/>
        <w:jc w:val="both"/>
      </w:pPr>
      <w:r w:rsidRPr="00302E20">
        <w:t>Financial Year</w:t>
      </w:r>
    </w:p>
    <w:p w14:paraId="5255CA08" w14:textId="77777777" w:rsidR="007C7E5D" w:rsidRPr="00302E20" w:rsidRDefault="00F66AAD" w:rsidP="007C7E5D">
      <w:pPr>
        <w:spacing w:after="0"/>
        <w:jc w:val="both"/>
      </w:pPr>
      <w:r>
        <w:t>National Electricity Transmission System</w:t>
      </w:r>
    </w:p>
    <w:p w14:paraId="40346814" w14:textId="77777777" w:rsidR="00F815B9" w:rsidRDefault="003D39D7" w:rsidP="007C7E5D">
      <w:pPr>
        <w:spacing w:after="0"/>
        <w:jc w:val="both"/>
      </w:pPr>
      <w:r>
        <w:t>The Company</w:t>
      </w:r>
    </w:p>
    <w:p w14:paraId="35899292" w14:textId="77777777" w:rsidR="007C7E5D" w:rsidRPr="00302E20" w:rsidRDefault="007C7E5D" w:rsidP="007C7E5D">
      <w:pPr>
        <w:spacing w:after="0"/>
        <w:jc w:val="both"/>
      </w:pPr>
      <w:r w:rsidRPr="00302E20">
        <w:t>NGET</w:t>
      </w:r>
    </w:p>
    <w:p w14:paraId="79C8B391" w14:textId="77777777" w:rsidR="007C7E5D" w:rsidRPr="00302E20" w:rsidRDefault="007C7E5D" w:rsidP="007C7E5D">
      <w:pPr>
        <w:spacing w:after="0"/>
        <w:jc w:val="both"/>
      </w:pPr>
      <w:r w:rsidRPr="00302E20">
        <w:t>Party</w:t>
      </w:r>
    </w:p>
    <w:p w14:paraId="239DBB49" w14:textId="77777777" w:rsidR="007C7E5D" w:rsidRPr="00302E20" w:rsidRDefault="007C7E5D" w:rsidP="007C7E5D">
      <w:pPr>
        <w:spacing w:after="0"/>
        <w:jc w:val="both"/>
      </w:pPr>
    </w:p>
    <w:p w14:paraId="7526B1DD" w14:textId="77777777" w:rsidR="007C7E5D" w:rsidRPr="00302E20" w:rsidRDefault="007C7E5D" w:rsidP="007C7E5D">
      <w:pPr>
        <w:spacing w:after="0"/>
        <w:jc w:val="both"/>
      </w:pPr>
      <w:r w:rsidRPr="00302E20">
        <w:t>Transmission Licensee</w:t>
      </w:r>
    </w:p>
    <w:p w14:paraId="68825D06" w14:textId="77777777" w:rsidR="007C7E5D" w:rsidRPr="00302E20" w:rsidRDefault="007C7E5D" w:rsidP="007C7E5D">
      <w:pPr>
        <w:spacing w:after="0"/>
        <w:jc w:val="both"/>
      </w:pPr>
      <w:r w:rsidRPr="00302E20">
        <w:t>Transmission Owner</w:t>
      </w:r>
    </w:p>
    <w:p w14:paraId="6C37A530" w14:textId="77777777" w:rsidR="007C7E5D" w:rsidRPr="00302E20" w:rsidRDefault="007C7E5D" w:rsidP="007C7E5D">
      <w:pPr>
        <w:spacing w:after="0"/>
        <w:jc w:val="both"/>
      </w:pPr>
      <w:r w:rsidRPr="00302E20">
        <w:t>User</w:t>
      </w:r>
    </w:p>
    <w:p w14:paraId="2DC925DD" w14:textId="77777777" w:rsidR="007C7E5D" w:rsidRPr="00302E20" w:rsidRDefault="007C7E5D" w:rsidP="007C7E5D">
      <w:pPr>
        <w:spacing w:after="0"/>
        <w:rPr>
          <w:b/>
        </w:rPr>
      </w:pPr>
    </w:p>
    <w:p w14:paraId="18BE59D7" w14:textId="77777777" w:rsidR="007C7E5D" w:rsidRPr="00302E20" w:rsidRDefault="007C7E5D" w:rsidP="007C7E5D">
      <w:pPr>
        <w:spacing w:after="0"/>
        <w:rPr>
          <w:b/>
          <w:bCs/>
        </w:rPr>
      </w:pPr>
      <w:r w:rsidRPr="00302E20">
        <w:rPr>
          <w:b/>
        </w:rPr>
        <w:t>CUSC definitions used:</w:t>
      </w:r>
    </w:p>
    <w:p w14:paraId="59895CAE" w14:textId="77777777" w:rsidR="007C7E5D" w:rsidRPr="00302E20" w:rsidRDefault="007C7E5D" w:rsidP="007C7E5D">
      <w:pPr>
        <w:spacing w:after="0"/>
        <w:jc w:val="both"/>
      </w:pPr>
    </w:p>
    <w:p w14:paraId="05B5554F" w14:textId="77777777" w:rsidR="007C7E5D" w:rsidRPr="00302E20" w:rsidRDefault="007C7E5D" w:rsidP="007C7E5D">
      <w:pPr>
        <w:spacing w:after="0"/>
        <w:jc w:val="both"/>
      </w:pPr>
      <w:r w:rsidRPr="00302E20">
        <w:t>Connection Charges</w:t>
      </w:r>
    </w:p>
    <w:p w14:paraId="18965FDD" w14:textId="77777777" w:rsidR="007C7E5D" w:rsidRPr="00302E20" w:rsidRDefault="007C7E5D" w:rsidP="007C7E5D">
      <w:pPr>
        <w:spacing w:after="0"/>
        <w:jc w:val="both"/>
      </w:pPr>
      <w:r w:rsidRPr="00302E20">
        <w:t>Gross Asset Value</w:t>
      </w:r>
    </w:p>
    <w:p w14:paraId="5BE8628C" w14:textId="77777777" w:rsidR="007C7E5D" w:rsidRPr="00302E20" w:rsidRDefault="007C7E5D" w:rsidP="007C7E5D">
      <w:pPr>
        <w:spacing w:after="0"/>
        <w:jc w:val="both"/>
      </w:pPr>
      <w:r w:rsidRPr="00302E20">
        <w:t>Net Asset Value</w:t>
      </w:r>
    </w:p>
    <w:p w14:paraId="7D1976B6" w14:textId="77777777" w:rsidR="007C7E5D" w:rsidRPr="00302E20" w:rsidRDefault="007C7E5D" w:rsidP="007C7E5D">
      <w:pPr>
        <w:spacing w:after="0"/>
        <w:jc w:val="both"/>
      </w:pPr>
      <w:r w:rsidRPr="00302E20">
        <w:t>Site Specific Maintenance Charges</w:t>
      </w:r>
    </w:p>
    <w:p w14:paraId="54EC2CDC" w14:textId="77777777" w:rsidR="007C7E5D" w:rsidRPr="00302E20" w:rsidRDefault="007C7E5D" w:rsidP="007C7E5D">
      <w:pPr>
        <w:spacing w:after="0"/>
        <w:jc w:val="both"/>
      </w:pPr>
      <w:r w:rsidRPr="00302E20">
        <w:t>Transmission Network Use of System Charges</w:t>
      </w:r>
    </w:p>
    <w:p w14:paraId="0381E0CC" w14:textId="77777777" w:rsidR="007C7E5D" w:rsidRPr="00302E20" w:rsidRDefault="007C7E5D" w:rsidP="007C7E5D">
      <w:pPr>
        <w:spacing w:after="0"/>
        <w:jc w:val="both"/>
        <w:rPr>
          <w:b/>
        </w:rPr>
      </w:pPr>
    </w:p>
    <w:p w14:paraId="2899A2AA" w14:textId="77777777" w:rsidR="007C7E5D" w:rsidRPr="00302E20" w:rsidRDefault="007C7E5D" w:rsidP="007C7E5D">
      <w:pPr>
        <w:spacing w:after="0"/>
        <w:jc w:val="both"/>
        <w:rPr>
          <w:b/>
        </w:rPr>
      </w:pPr>
      <w:r w:rsidRPr="00302E20">
        <w:rPr>
          <w:b/>
        </w:rPr>
        <w:t>Definitions used from other STCPs:</w:t>
      </w:r>
    </w:p>
    <w:p w14:paraId="29022236" w14:textId="77777777" w:rsidR="007C7E5D" w:rsidRDefault="007C7E5D" w:rsidP="007C7E5D">
      <w:pPr>
        <w:spacing w:after="0"/>
        <w:jc w:val="both"/>
      </w:pPr>
      <w:r w:rsidRPr="00302E20">
        <w:t>Scheme</w:t>
      </w:r>
      <w:r w:rsidRPr="00302E20">
        <w:tab/>
        <w:t>As defined in STCP19-2 Construction Process &amp; Scheme Closure</w:t>
      </w:r>
    </w:p>
    <w:p w14:paraId="51E72BE9" w14:textId="77777777" w:rsidR="003442FB" w:rsidRPr="00302E20" w:rsidRDefault="003442FB" w:rsidP="007C7E5D"/>
    <w:sectPr w:rsidR="003442FB" w:rsidRPr="00302E20" w:rsidSect="007C7E5D">
      <w:headerReference w:type="even" r:id="rId21"/>
      <w:headerReference w:type="default" r:id="rId22"/>
      <w:headerReference w:type="first" r:id="rId23"/>
      <w:pgSz w:w="16840" w:h="23814" w:code="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BCE9F" w14:textId="77777777" w:rsidR="00125151" w:rsidRDefault="00125151">
      <w:r>
        <w:separator/>
      </w:r>
    </w:p>
    <w:p w14:paraId="57324A5B" w14:textId="77777777" w:rsidR="00125151" w:rsidRDefault="00125151"/>
  </w:endnote>
  <w:endnote w:type="continuationSeparator" w:id="0">
    <w:p w14:paraId="2F6899C9" w14:textId="77777777" w:rsidR="00125151" w:rsidRDefault="00125151">
      <w:r>
        <w:continuationSeparator/>
      </w:r>
    </w:p>
    <w:p w14:paraId="5AE08EE8" w14:textId="77777777" w:rsidR="00125151" w:rsidRDefault="00125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FDDAC" w14:textId="77777777" w:rsidR="00EF1BFC" w:rsidRDefault="00EF1BF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14:paraId="472802F3" w14:textId="77777777" w:rsidR="00EF1BFC" w:rsidRDefault="00EF1B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B7CA6" w14:textId="20017005" w:rsidR="00EF1BFC" w:rsidRDefault="00EF1BFC">
    <w:pPr>
      <w:pStyle w:val="Footer"/>
      <w:framePr w:wrap="around" w:vAnchor="text" w:hAnchor="margin" w:xAlign="center" w:y="1"/>
      <w:rPr>
        <w:rStyle w:val="PageNumber"/>
      </w:rPr>
    </w:pPr>
    <w:r>
      <w:rPr>
        <w:rStyle w:val="PageNumber"/>
        <w:snapToGrid w:val="0"/>
      </w:rPr>
      <w:t xml:space="preserve">Page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sidR="009005B6">
      <w:rPr>
        <w:rStyle w:val="PageNumber"/>
        <w:noProof/>
        <w:snapToGrid w:val="0"/>
      </w:rPr>
      <w:t>5</w:t>
    </w:r>
    <w:r>
      <w:rPr>
        <w:rStyle w:val="PageNumber"/>
        <w:snapToGrid w:val="0"/>
      </w:rPr>
      <w:fldChar w:fldCharType="end"/>
    </w:r>
    <w:r>
      <w:rPr>
        <w:rStyle w:val="PageNumber"/>
        <w:snapToGrid w:val="0"/>
      </w:rPr>
      <w:t xml:space="preserve"> of </w:t>
    </w:r>
    <w:r w:rsidR="009005B6">
      <w:rPr>
        <w:rStyle w:val="PageNumber"/>
        <w:noProof/>
        <w:snapToGrid w:val="0"/>
      </w:rPr>
      <w:t>1</w:t>
    </w:r>
    <w:r w:rsidR="00B47C55">
      <w:rPr>
        <w:rStyle w:val="PageNumber"/>
        <w:noProof/>
        <w:snapToGrid w:val="0"/>
      </w:rPr>
      <w:t>4</w:t>
    </w:r>
  </w:p>
  <w:p w14:paraId="0399C792" w14:textId="77777777" w:rsidR="00EF1BFC" w:rsidRDefault="00EF1B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80751" w14:textId="77777777" w:rsidR="00125151" w:rsidRDefault="00125151">
      <w:r>
        <w:separator/>
      </w:r>
    </w:p>
    <w:p w14:paraId="028D8173" w14:textId="77777777" w:rsidR="00125151" w:rsidRDefault="00125151"/>
  </w:footnote>
  <w:footnote w:type="continuationSeparator" w:id="0">
    <w:p w14:paraId="20431A38" w14:textId="77777777" w:rsidR="00125151" w:rsidRDefault="00125151">
      <w:r>
        <w:continuationSeparator/>
      </w:r>
    </w:p>
    <w:p w14:paraId="49519978" w14:textId="77777777" w:rsidR="00125151" w:rsidRDefault="00125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CF7CA" w14:textId="203BE671" w:rsidR="00AE1761" w:rsidRDefault="00AE1761">
    <w:pPr>
      <w:pStyle w:val="Header"/>
    </w:pPr>
    <w:r>
      <w:rPr>
        <w:noProof/>
      </w:rPr>
      <mc:AlternateContent>
        <mc:Choice Requires="wps">
          <w:drawing>
            <wp:anchor distT="0" distB="0" distL="114300" distR="114300" simplePos="0" relativeHeight="251658241" behindDoc="1" locked="0" layoutInCell="1" allowOverlap="1" wp14:anchorId="35044D86" wp14:editId="1A573DC0">
              <wp:simplePos x="635" y="635"/>
              <wp:positionH relativeFrom="margin">
                <wp:align>center</wp:align>
              </wp:positionH>
              <wp:positionV relativeFrom="margin">
                <wp:align>center</wp:align>
              </wp:positionV>
              <wp:extent cx="62865" cy="15240"/>
              <wp:effectExtent l="0" t="38100" r="13335" b="22860"/>
              <wp:wrapNone/>
              <wp:docPr id="1036990599" name="Text Box 2"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74CDE4B5" w14:textId="19CBDD38"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5044D86" id="_x0000_t202" coordsize="21600,21600" o:spt="202" path="m,l,21600r21600,l21600,xe">
              <v:stroke joinstyle="miter"/>
              <v:path gradientshapeok="t" o:connecttype="rect"/>
            </v:shapetype>
            <v:shape id="Text Box 2" o:spid="_x0000_s1026" type="#_x0000_t202" alt="Confidential" style="position:absolute;margin-left:0;margin-top:0;width:4.95pt;height:1.2pt;rotation:-45;z-index:-251658239;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" filled="f" stroked="f">
              <v:textbox style="mso-fit-shape-to-text:t" inset="0,0,0,0">
                <w:txbxContent>
                  <w:p w14:paraId="74CDE4B5" w14:textId="19CBDD38"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A234B" w14:textId="3BB85054" w:rsidR="004C3103" w:rsidRDefault="00AE1761" w:rsidP="0007189C">
    <w:pPr>
      <w:pStyle w:val="Header"/>
    </w:pPr>
    <w:r>
      <w:rPr>
        <w:noProof/>
      </w:rPr>
      <mc:AlternateContent>
        <mc:Choice Requires="wps">
          <w:drawing>
            <wp:anchor distT="0" distB="0" distL="114300" distR="114300" simplePos="0" relativeHeight="251658242" behindDoc="1" locked="0" layoutInCell="1" allowOverlap="1" wp14:anchorId="28EE73EB" wp14:editId="62089A24">
              <wp:simplePos x="1143000" y="457200"/>
              <wp:positionH relativeFrom="margin">
                <wp:align>center</wp:align>
              </wp:positionH>
              <wp:positionV relativeFrom="margin">
                <wp:align>center</wp:align>
              </wp:positionV>
              <wp:extent cx="62865" cy="15240"/>
              <wp:effectExtent l="0" t="38100" r="13335" b="22860"/>
              <wp:wrapNone/>
              <wp:docPr id="1128233483" name="Text Box 3"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62A1D3B7" w14:textId="75440EBC"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8EE73EB" id="_x0000_t202" coordsize="21600,21600" o:spt="202" path="m,l,21600r21600,l21600,xe">
              <v:stroke joinstyle="miter"/>
              <v:path gradientshapeok="t" o:connecttype="rect"/>
            </v:shapetype>
            <v:shape id="Text Box 3" o:spid="_x0000_s1027" type="#_x0000_t202" alt="Confidential" style="position:absolute;margin-left:0;margin-top:0;width:4.95pt;height:1.2pt;rotation:-45;z-index:-251658238;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" filled="f" stroked="f">
              <v:textbox style="mso-fit-shape-to-text:t" inset="0,0,0,0">
                <w:txbxContent>
                  <w:p w14:paraId="62A1D3B7" w14:textId="75440EBC"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r w:rsidR="004C3103">
      <w:t xml:space="preserve">STCP 14-1 Data Exchange for Annual Charge Setting </w:t>
    </w:r>
  </w:p>
  <w:p w14:paraId="0008C373" w14:textId="2564AC42" w:rsidR="00EF1BFC" w:rsidRPr="00B04397" w:rsidRDefault="004C3103" w:rsidP="004E645F">
    <w:pPr>
      <w:pStyle w:val="Header"/>
      <w:rPr>
        <w:sz w:val="28"/>
        <w:szCs w:val="28"/>
      </w:rPr>
    </w:pPr>
    <w:r>
      <w:t>Issue 0</w:t>
    </w:r>
    <w:r w:rsidR="008715BA">
      <w:t xml:space="preserve">16 </w:t>
    </w:r>
    <w:r w:rsidRPr="003C3DB2">
      <w:t>–</w:t>
    </w:r>
    <w:r w:rsidR="00C57DE7" w:rsidRPr="003C3DB2">
      <w:t xml:space="preserve"> </w:t>
    </w:r>
    <w:r w:rsidR="008715BA">
      <w:t>26/11/2025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07F18" w14:textId="0C2BEABF" w:rsidR="00AE1761" w:rsidRDefault="00AE1761">
    <w:pPr>
      <w:pStyle w:val="Header"/>
    </w:pPr>
    <w:r>
      <w:rPr>
        <w:noProof/>
      </w:rPr>
      <mc:AlternateContent>
        <mc:Choice Requires="wps">
          <w:drawing>
            <wp:anchor distT="0" distB="0" distL="114300" distR="114300" simplePos="0" relativeHeight="251658240" behindDoc="1" locked="0" layoutInCell="1" allowOverlap="1" wp14:anchorId="0BD94774" wp14:editId="79A5A474">
              <wp:simplePos x="635" y="635"/>
              <wp:positionH relativeFrom="margin">
                <wp:align>center</wp:align>
              </wp:positionH>
              <wp:positionV relativeFrom="margin">
                <wp:align>center</wp:align>
              </wp:positionV>
              <wp:extent cx="62865" cy="15240"/>
              <wp:effectExtent l="0" t="38100" r="13335" b="22860"/>
              <wp:wrapNone/>
              <wp:docPr id="869526593" name="Text Box 1"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5B83779F" w14:textId="5D90EB12"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BD94774" id="_x0000_t202" coordsize="21600,21600" o:spt="202" path="m,l,21600r21600,l21600,xe">
              <v:stroke joinstyle="miter"/>
              <v:path gradientshapeok="t" o:connecttype="rect"/>
            </v:shapetype>
            <v:shape id="Text Box 1" o:spid="_x0000_s1028" type="#_x0000_t202" alt="Confidential" style="position:absolute;margin-left:0;margin-top:0;width:4.95pt;height:1.2pt;rotation:-45;z-index:-251658240;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" filled="f" stroked="f">
              <v:textbox style="mso-fit-shape-to-text:t" inset="0,0,0,0">
                <w:txbxContent>
                  <w:p w14:paraId="5B83779F" w14:textId="5D90EB12"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F4CD8" w14:textId="18A314F1" w:rsidR="00EF1BFC" w:rsidRDefault="00AE1761">
    <w:r>
      <w:rPr>
        <w:noProof/>
      </w:rPr>
      <mc:AlternateContent>
        <mc:Choice Requires="wps">
          <w:drawing>
            <wp:anchor distT="0" distB="0" distL="114300" distR="114300" simplePos="0" relativeHeight="251658244" behindDoc="1" locked="0" layoutInCell="1" allowOverlap="1" wp14:anchorId="43671BEC" wp14:editId="6E7C8C45">
              <wp:simplePos x="635" y="635"/>
              <wp:positionH relativeFrom="margin">
                <wp:align>center</wp:align>
              </wp:positionH>
              <wp:positionV relativeFrom="margin">
                <wp:align>center</wp:align>
              </wp:positionV>
              <wp:extent cx="62865" cy="15240"/>
              <wp:effectExtent l="0" t="38100" r="13335" b="22860"/>
              <wp:wrapNone/>
              <wp:docPr id="563500197" name="Text Box 5"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07CFEF65" w14:textId="4F1FB05C"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3671BEC" id="_x0000_t202" coordsize="21600,21600" o:spt="202" path="m,l,21600r21600,l21600,xe">
              <v:stroke joinstyle="miter"/>
              <v:path gradientshapeok="t" o:connecttype="rect"/>
            </v:shapetype>
            <v:shape id="Text Box 5" o:spid="_x0000_s1029" type="#_x0000_t202" alt="Confidential" style="position:absolute;margin-left:0;margin-top:0;width:4.95pt;height:1.2pt;rotation:-45;z-index:-251658236;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" filled="f" stroked="f">
              <v:textbox style="mso-fit-shape-to-text:t" inset="0,0,0,0">
                <w:txbxContent>
                  <w:p w14:paraId="07CFEF65" w14:textId="4F1FB05C"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99D10" w14:textId="3FFCDF10" w:rsidR="00AE1761" w:rsidRDefault="00AE1761">
    <w:pPr>
      <w:pStyle w:val="Header"/>
    </w:pPr>
    <w:r>
      <w:rPr>
        <w:noProof/>
      </w:rPr>
      <mc:AlternateContent>
        <mc:Choice Requires="wps">
          <w:drawing>
            <wp:anchor distT="0" distB="0" distL="114300" distR="114300" simplePos="0" relativeHeight="251658245" behindDoc="1" locked="0" layoutInCell="1" allowOverlap="1" wp14:anchorId="63064605" wp14:editId="5A4BC9DA">
              <wp:simplePos x="635" y="635"/>
              <wp:positionH relativeFrom="margin">
                <wp:align>center</wp:align>
              </wp:positionH>
              <wp:positionV relativeFrom="margin">
                <wp:align>center</wp:align>
              </wp:positionV>
              <wp:extent cx="62865" cy="15240"/>
              <wp:effectExtent l="0" t="38100" r="13335" b="22860"/>
              <wp:wrapNone/>
              <wp:docPr id="2147046488" name="Text Box 6"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016E19FE" w14:textId="77E7DCA4"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3064605" id="_x0000_t202" coordsize="21600,21600" o:spt="202" path="m,l,21600r21600,l21600,xe">
              <v:stroke joinstyle="miter"/>
              <v:path gradientshapeok="t" o:connecttype="rect"/>
            </v:shapetype>
            <v:shape id="Text Box 6" o:spid="_x0000_s1030" type="#_x0000_t202" alt="Confidential" style="position:absolute;margin-left:0;margin-top:0;width:4.95pt;height:1.2pt;rotation:-45;z-index:-251658235;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" filled="f" stroked="f">
              <v:textbox style="mso-fit-shape-to-text:t" inset="0,0,0,0">
                <w:txbxContent>
                  <w:p w14:paraId="016E19FE" w14:textId="77E7DCA4"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A8ED3" w14:textId="41EC6814" w:rsidR="00AE1761" w:rsidRDefault="00AE1761">
    <w:pPr>
      <w:pStyle w:val="Header"/>
    </w:pPr>
    <w:r>
      <w:rPr>
        <w:noProof/>
      </w:rPr>
      <mc:AlternateContent>
        <mc:Choice Requires="wps">
          <w:drawing>
            <wp:anchor distT="0" distB="0" distL="114300" distR="114300" simplePos="0" relativeHeight="251658243" behindDoc="1" locked="0" layoutInCell="1" allowOverlap="1" wp14:anchorId="2561AB99" wp14:editId="42BA8CA4">
              <wp:simplePos x="635" y="635"/>
              <wp:positionH relativeFrom="margin">
                <wp:align>center</wp:align>
              </wp:positionH>
              <wp:positionV relativeFrom="margin">
                <wp:align>center</wp:align>
              </wp:positionV>
              <wp:extent cx="62865" cy="15240"/>
              <wp:effectExtent l="0" t="38100" r="13335" b="22860"/>
              <wp:wrapNone/>
              <wp:docPr id="166465811" name="Text Box 4"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31EF5584" w14:textId="45B07A66"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561AB99" id="_x0000_t202" coordsize="21600,21600" o:spt="202" path="m,l,21600r21600,l21600,xe">
              <v:stroke joinstyle="miter"/>
              <v:path gradientshapeok="t" o:connecttype="rect"/>
            </v:shapetype>
            <v:shape id="Text Box 4" o:spid="_x0000_s1031" type="#_x0000_t202" alt="Confidential" style="position:absolute;margin-left:0;margin-top:0;width:4.95pt;height:1.2pt;rotation:-45;z-index:-251658237;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" filled="f" stroked="f">
              <v:textbox style="mso-fit-shape-to-text:t" inset="0,0,0,0">
                <w:txbxContent>
                  <w:p w14:paraId="31EF5584" w14:textId="45B07A66"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1" w15:restartNumberingAfterBreak="0">
    <w:nsid w:val="09E07488"/>
    <w:multiLevelType w:val="multilevel"/>
    <w:tmpl w:val="A482B508"/>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8867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410425"/>
    <w:multiLevelType w:val="multilevel"/>
    <w:tmpl w:val="36F83BC2"/>
    <w:lvl w:ilvl="0">
      <w:start w:val="1"/>
      <w:numFmt w:val="decimal"/>
      <w:lvlText w:val="%1."/>
      <w:lvlJc w:val="left"/>
      <w:pPr>
        <w:tabs>
          <w:tab w:val="num" w:pos="809"/>
        </w:tabs>
        <w:ind w:left="809" w:hanging="360"/>
      </w:pPr>
    </w:lvl>
    <w:lvl w:ilvl="1">
      <w:start w:val="1"/>
      <w:numFmt w:val="lowerLetter"/>
      <w:lvlText w:val="%2."/>
      <w:lvlJc w:val="left"/>
      <w:pPr>
        <w:tabs>
          <w:tab w:val="num" w:pos="1529"/>
        </w:tabs>
        <w:ind w:left="1529" w:hanging="360"/>
      </w:pPr>
    </w:lvl>
    <w:lvl w:ilvl="2">
      <w:start w:val="1"/>
      <w:numFmt w:val="lowerRoman"/>
      <w:lvlText w:val="%3."/>
      <w:lvlJc w:val="right"/>
      <w:pPr>
        <w:tabs>
          <w:tab w:val="num" w:pos="2249"/>
        </w:tabs>
        <w:ind w:left="2249" w:hanging="180"/>
      </w:pPr>
    </w:lvl>
    <w:lvl w:ilvl="3">
      <w:start w:val="1"/>
      <w:numFmt w:val="decimal"/>
      <w:lvlText w:val="%4."/>
      <w:lvlJc w:val="left"/>
      <w:pPr>
        <w:tabs>
          <w:tab w:val="num" w:pos="2969"/>
        </w:tabs>
        <w:ind w:left="2969" w:hanging="360"/>
      </w:pPr>
    </w:lvl>
    <w:lvl w:ilvl="4">
      <w:start w:val="1"/>
      <w:numFmt w:val="lowerLetter"/>
      <w:lvlText w:val="%5."/>
      <w:lvlJc w:val="left"/>
      <w:pPr>
        <w:tabs>
          <w:tab w:val="num" w:pos="3689"/>
        </w:tabs>
        <w:ind w:left="3689" w:hanging="360"/>
      </w:pPr>
    </w:lvl>
    <w:lvl w:ilvl="5">
      <w:start w:val="1"/>
      <w:numFmt w:val="lowerRoman"/>
      <w:lvlText w:val="%6."/>
      <w:lvlJc w:val="right"/>
      <w:pPr>
        <w:tabs>
          <w:tab w:val="num" w:pos="4409"/>
        </w:tabs>
        <w:ind w:left="4409" w:hanging="180"/>
      </w:pPr>
    </w:lvl>
    <w:lvl w:ilvl="6">
      <w:start w:val="1"/>
      <w:numFmt w:val="decimal"/>
      <w:lvlText w:val="%7."/>
      <w:lvlJc w:val="left"/>
      <w:pPr>
        <w:tabs>
          <w:tab w:val="num" w:pos="5129"/>
        </w:tabs>
        <w:ind w:left="5129" w:hanging="360"/>
      </w:pPr>
    </w:lvl>
    <w:lvl w:ilvl="7">
      <w:start w:val="1"/>
      <w:numFmt w:val="lowerLetter"/>
      <w:lvlText w:val="%8."/>
      <w:lvlJc w:val="left"/>
      <w:pPr>
        <w:tabs>
          <w:tab w:val="num" w:pos="5849"/>
        </w:tabs>
        <w:ind w:left="5849" w:hanging="360"/>
      </w:pPr>
    </w:lvl>
    <w:lvl w:ilvl="8">
      <w:start w:val="1"/>
      <w:numFmt w:val="lowerRoman"/>
      <w:lvlText w:val="%9."/>
      <w:lvlJc w:val="right"/>
      <w:pPr>
        <w:tabs>
          <w:tab w:val="num" w:pos="6569"/>
        </w:tabs>
        <w:ind w:left="6569" w:hanging="180"/>
      </w:pPr>
    </w:lvl>
  </w:abstractNum>
  <w:abstractNum w:abstractNumId="5" w15:restartNumberingAfterBreak="0">
    <w:nsid w:val="1B967282"/>
    <w:multiLevelType w:val="multilevel"/>
    <w:tmpl w:val="87962FF8"/>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BBE07A6"/>
    <w:multiLevelType w:val="hybridMultilevel"/>
    <w:tmpl w:val="48125FEA"/>
    <w:lvl w:ilvl="0" w:tplc="72A6C144">
      <w:start w:val="1"/>
      <w:numFmt w:val="decimal"/>
      <w:lvlText w:val="%1."/>
      <w:lvlJc w:val="left"/>
      <w:pPr>
        <w:tabs>
          <w:tab w:val="num" w:pos="907"/>
        </w:tabs>
        <w:ind w:left="907" w:hanging="547"/>
      </w:pPr>
      <w:rPr>
        <w:rFonts w:hint="default"/>
      </w:rPr>
    </w:lvl>
    <w:lvl w:ilvl="1" w:tplc="FB523228" w:tentative="1">
      <w:start w:val="1"/>
      <w:numFmt w:val="lowerLetter"/>
      <w:lvlText w:val="%2."/>
      <w:lvlJc w:val="left"/>
      <w:pPr>
        <w:tabs>
          <w:tab w:val="num" w:pos="1440"/>
        </w:tabs>
        <w:ind w:left="1440" w:hanging="360"/>
      </w:pPr>
    </w:lvl>
    <w:lvl w:ilvl="2" w:tplc="AC00214A" w:tentative="1">
      <w:start w:val="1"/>
      <w:numFmt w:val="lowerRoman"/>
      <w:lvlText w:val="%3."/>
      <w:lvlJc w:val="right"/>
      <w:pPr>
        <w:tabs>
          <w:tab w:val="num" w:pos="2160"/>
        </w:tabs>
        <w:ind w:left="2160" w:hanging="180"/>
      </w:pPr>
    </w:lvl>
    <w:lvl w:ilvl="3" w:tplc="89A85D14" w:tentative="1">
      <w:start w:val="1"/>
      <w:numFmt w:val="decimal"/>
      <w:lvlText w:val="%4."/>
      <w:lvlJc w:val="left"/>
      <w:pPr>
        <w:tabs>
          <w:tab w:val="num" w:pos="2880"/>
        </w:tabs>
        <w:ind w:left="2880" w:hanging="360"/>
      </w:pPr>
    </w:lvl>
    <w:lvl w:ilvl="4" w:tplc="2954C10C" w:tentative="1">
      <w:start w:val="1"/>
      <w:numFmt w:val="lowerLetter"/>
      <w:lvlText w:val="%5."/>
      <w:lvlJc w:val="left"/>
      <w:pPr>
        <w:tabs>
          <w:tab w:val="num" w:pos="3600"/>
        </w:tabs>
        <w:ind w:left="3600" w:hanging="360"/>
      </w:pPr>
    </w:lvl>
    <w:lvl w:ilvl="5" w:tplc="5A560A74" w:tentative="1">
      <w:start w:val="1"/>
      <w:numFmt w:val="lowerRoman"/>
      <w:lvlText w:val="%6."/>
      <w:lvlJc w:val="right"/>
      <w:pPr>
        <w:tabs>
          <w:tab w:val="num" w:pos="4320"/>
        </w:tabs>
        <w:ind w:left="4320" w:hanging="180"/>
      </w:pPr>
    </w:lvl>
    <w:lvl w:ilvl="6" w:tplc="67B0575E" w:tentative="1">
      <w:start w:val="1"/>
      <w:numFmt w:val="decimal"/>
      <w:lvlText w:val="%7."/>
      <w:lvlJc w:val="left"/>
      <w:pPr>
        <w:tabs>
          <w:tab w:val="num" w:pos="5040"/>
        </w:tabs>
        <w:ind w:left="5040" w:hanging="360"/>
      </w:pPr>
    </w:lvl>
    <w:lvl w:ilvl="7" w:tplc="25163430" w:tentative="1">
      <w:start w:val="1"/>
      <w:numFmt w:val="lowerLetter"/>
      <w:lvlText w:val="%8."/>
      <w:lvlJc w:val="left"/>
      <w:pPr>
        <w:tabs>
          <w:tab w:val="num" w:pos="5760"/>
        </w:tabs>
        <w:ind w:left="5760" w:hanging="360"/>
      </w:pPr>
    </w:lvl>
    <w:lvl w:ilvl="8" w:tplc="903E0646" w:tentative="1">
      <w:start w:val="1"/>
      <w:numFmt w:val="lowerRoman"/>
      <w:lvlText w:val="%9."/>
      <w:lvlJc w:val="right"/>
      <w:pPr>
        <w:tabs>
          <w:tab w:val="num" w:pos="6480"/>
        </w:tabs>
        <w:ind w:left="6480" w:hanging="180"/>
      </w:pPr>
    </w:lvl>
  </w:abstractNum>
  <w:abstractNum w:abstractNumId="7" w15:restartNumberingAfterBreak="0">
    <w:nsid w:val="269E2BE6"/>
    <w:multiLevelType w:val="multilevel"/>
    <w:tmpl w:val="8682B5E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247"/>
        </w:tabs>
        <w:ind w:left="454" w:hanging="454"/>
      </w:pPr>
      <w:rPr>
        <w:rFonts w:ascii="Wingdings" w:hAnsi="Wingding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bullet"/>
      <w:lvlText w:val=""/>
      <w:lvlJc w:val="left"/>
      <w:pPr>
        <w:tabs>
          <w:tab w:val="num" w:pos="247"/>
        </w:tabs>
        <w:ind w:left="454" w:hanging="454"/>
      </w:pPr>
      <w:rPr>
        <w:rFonts w:ascii="Wingdings" w:hAnsi="Wingding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316F1CB6"/>
    <w:multiLevelType w:val="multilevel"/>
    <w:tmpl w:val="54F4A880"/>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32C02A2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8EA24C1"/>
    <w:multiLevelType w:val="hybridMultilevel"/>
    <w:tmpl w:val="A328C434"/>
    <w:lvl w:ilvl="0" w:tplc="C8169956">
      <w:start w:val="1"/>
      <w:numFmt w:val="lowerLetter"/>
      <w:lvlText w:val="(%1)"/>
      <w:lvlJc w:val="left"/>
      <w:pPr>
        <w:ind w:left="1211" w:hanging="360"/>
      </w:pPr>
      <w:rPr>
        <w:rFonts w:hint="default"/>
        <w:color w:val="auto"/>
      </w:rPr>
    </w:lvl>
    <w:lvl w:ilvl="1" w:tplc="E8EE9986" w:tentative="1">
      <w:start w:val="1"/>
      <w:numFmt w:val="lowerLetter"/>
      <w:lvlText w:val="%2."/>
      <w:lvlJc w:val="left"/>
      <w:pPr>
        <w:ind w:left="1931" w:hanging="360"/>
      </w:pPr>
    </w:lvl>
    <w:lvl w:ilvl="2" w:tplc="5934A99E" w:tentative="1">
      <w:start w:val="1"/>
      <w:numFmt w:val="lowerRoman"/>
      <w:lvlText w:val="%3."/>
      <w:lvlJc w:val="right"/>
      <w:pPr>
        <w:ind w:left="2651" w:hanging="180"/>
      </w:pPr>
    </w:lvl>
    <w:lvl w:ilvl="3" w:tplc="86D2BEBC" w:tentative="1">
      <w:start w:val="1"/>
      <w:numFmt w:val="decimal"/>
      <w:lvlText w:val="%4."/>
      <w:lvlJc w:val="left"/>
      <w:pPr>
        <w:ind w:left="3371" w:hanging="360"/>
      </w:pPr>
    </w:lvl>
    <w:lvl w:ilvl="4" w:tplc="D2B6276E" w:tentative="1">
      <w:start w:val="1"/>
      <w:numFmt w:val="lowerLetter"/>
      <w:lvlText w:val="%5."/>
      <w:lvlJc w:val="left"/>
      <w:pPr>
        <w:ind w:left="4091" w:hanging="360"/>
      </w:pPr>
    </w:lvl>
    <w:lvl w:ilvl="5" w:tplc="300CB0B2" w:tentative="1">
      <w:start w:val="1"/>
      <w:numFmt w:val="lowerRoman"/>
      <w:lvlText w:val="%6."/>
      <w:lvlJc w:val="right"/>
      <w:pPr>
        <w:ind w:left="4811" w:hanging="180"/>
      </w:pPr>
    </w:lvl>
    <w:lvl w:ilvl="6" w:tplc="4146AE5E" w:tentative="1">
      <w:start w:val="1"/>
      <w:numFmt w:val="decimal"/>
      <w:lvlText w:val="%7."/>
      <w:lvlJc w:val="left"/>
      <w:pPr>
        <w:ind w:left="5531" w:hanging="360"/>
      </w:pPr>
    </w:lvl>
    <w:lvl w:ilvl="7" w:tplc="BF7A4F2E" w:tentative="1">
      <w:start w:val="1"/>
      <w:numFmt w:val="lowerLetter"/>
      <w:lvlText w:val="%8."/>
      <w:lvlJc w:val="left"/>
      <w:pPr>
        <w:ind w:left="6251" w:hanging="360"/>
      </w:pPr>
    </w:lvl>
    <w:lvl w:ilvl="8" w:tplc="08C4AF6E" w:tentative="1">
      <w:start w:val="1"/>
      <w:numFmt w:val="lowerRoman"/>
      <w:lvlText w:val="%9."/>
      <w:lvlJc w:val="right"/>
      <w:pPr>
        <w:ind w:left="6971" w:hanging="180"/>
      </w:pPr>
    </w:lvl>
  </w:abstractNum>
  <w:abstractNum w:abstractNumId="13" w15:restartNumberingAfterBreak="0">
    <w:nsid w:val="3ADA705F"/>
    <w:multiLevelType w:val="multilevel"/>
    <w:tmpl w:val="5A98F5BE"/>
    <w:lvl w:ilvl="0">
      <w:start w:val="1"/>
      <w:numFmt w:val="bullet"/>
      <w:lvlText w:val=""/>
      <w:lvlJc w:val="left"/>
      <w:pPr>
        <w:tabs>
          <w:tab w:val="num" w:pos="1211"/>
        </w:tabs>
        <w:ind w:left="1211" w:hanging="360"/>
      </w:pPr>
      <w:rPr>
        <w:rFonts w:ascii="Symbol" w:hAnsi="Symbol" w:hint="default"/>
      </w:rPr>
    </w:lvl>
    <w:lvl w:ilvl="1">
      <w:start w:val="1"/>
      <w:numFmt w:val="decimal"/>
      <w:lvlText w:val="%1.%2"/>
      <w:lvlJc w:val="left"/>
      <w:pPr>
        <w:tabs>
          <w:tab w:val="num" w:pos="1342"/>
        </w:tabs>
        <w:ind w:left="1342" w:hanging="851"/>
      </w:pPr>
      <w:rPr>
        <w:rFonts w:hint="default"/>
      </w:rPr>
    </w:lvl>
    <w:lvl w:ilvl="2">
      <w:start w:val="1"/>
      <w:numFmt w:val="bullet"/>
      <w:lvlText w:val=""/>
      <w:lvlJc w:val="left"/>
      <w:pPr>
        <w:tabs>
          <w:tab w:val="num" w:pos="851"/>
        </w:tabs>
        <w:ind w:left="851" w:hanging="360"/>
      </w:pPr>
      <w:rPr>
        <w:rFonts w:ascii="Symbol" w:hAnsi="Symbol" w:hint="default"/>
      </w:rPr>
    </w:lvl>
    <w:lvl w:ilvl="3">
      <w:start w:val="1"/>
      <w:numFmt w:val="decimal"/>
      <w:lvlText w:val="%1.%2.%3.%4"/>
      <w:lvlJc w:val="left"/>
      <w:pPr>
        <w:tabs>
          <w:tab w:val="num" w:pos="491"/>
        </w:tabs>
        <w:ind w:left="491" w:firstLine="0"/>
      </w:pPr>
      <w:rPr>
        <w:rFonts w:hint="default"/>
      </w:rPr>
    </w:lvl>
    <w:lvl w:ilvl="4">
      <w:start w:val="1"/>
      <w:numFmt w:val="decimal"/>
      <w:lvlText w:val="%1.%2.%3.%4.%5"/>
      <w:lvlJc w:val="left"/>
      <w:pPr>
        <w:tabs>
          <w:tab w:val="num" w:pos="491"/>
        </w:tabs>
        <w:ind w:left="491" w:firstLine="0"/>
      </w:pPr>
      <w:rPr>
        <w:rFonts w:hint="default"/>
      </w:rPr>
    </w:lvl>
    <w:lvl w:ilvl="5">
      <w:start w:val="1"/>
      <w:numFmt w:val="decimal"/>
      <w:lvlText w:val="%1.%2.%3.%4.%5.%6"/>
      <w:lvlJc w:val="left"/>
      <w:pPr>
        <w:tabs>
          <w:tab w:val="num" w:pos="491"/>
        </w:tabs>
        <w:ind w:left="491" w:firstLine="0"/>
      </w:pPr>
      <w:rPr>
        <w:rFonts w:hint="default"/>
      </w:rPr>
    </w:lvl>
    <w:lvl w:ilvl="6">
      <w:start w:val="1"/>
      <w:numFmt w:val="decimal"/>
      <w:lvlText w:val="%1.%2.%3.%4.%5.%6.%7"/>
      <w:lvlJc w:val="left"/>
      <w:pPr>
        <w:tabs>
          <w:tab w:val="num" w:pos="491"/>
        </w:tabs>
        <w:ind w:left="491" w:firstLine="0"/>
      </w:pPr>
      <w:rPr>
        <w:rFonts w:hint="default"/>
      </w:rPr>
    </w:lvl>
    <w:lvl w:ilvl="7">
      <w:start w:val="1"/>
      <w:numFmt w:val="decimal"/>
      <w:lvlText w:val="%1.%2.%3.%4.%5.%6.%7.%8"/>
      <w:lvlJc w:val="left"/>
      <w:pPr>
        <w:tabs>
          <w:tab w:val="num" w:pos="491"/>
        </w:tabs>
        <w:ind w:left="491" w:firstLine="0"/>
      </w:pPr>
      <w:rPr>
        <w:rFonts w:hint="default"/>
      </w:rPr>
    </w:lvl>
    <w:lvl w:ilvl="8">
      <w:start w:val="1"/>
      <w:numFmt w:val="decimal"/>
      <w:lvlText w:val="%1.%2.%3.%4.%5.%6.%7.%8.%9"/>
      <w:lvlJc w:val="left"/>
      <w:pPr>
        <w:tabs>
          <w:tab w:val="num" w:pos="491"/>
        </w:tabs>
        <w:ind w:left="491" w:firstLine="0"/>
      </w:pPr>
      <w:rPr>
        <w:rFonts w:hint="default"/>
      </w:rPr>
    </w:lvl>
  </w:abstractNum>
  <w:abstractNum w:abstractNumId="14" w15:restartNumberingAfterBreak="0">
    <w:nsid w:val="3B334C66"/>
    <w:multiLevelType w:val="multilevel"/>
    <w:tmpl w:val="36C47760"/>
    <w:lvl w:ilvl="0">
      <w:start w:val="1"/>
      <w:numFmt w:val="bullet"/>
      <w:lvlText w:val=""/>
      <w:lvlJc w:val="left"/>
      <w:pPr>
        <w:tabs>
          <w:tab w:val="num" w:pos="1211"/>
        </w:tabs>
        <w:ind w:left="1211" w:hanging="360"/>
      </w:pPr>
      <w:rPr>
        <w:rFonts w:ascii="Symbol" w:hAnsi="Symbol" w:hint="default"/>
      </w:rPr>
    </w:lvl>
    <w:lvl w:ilvl="1">
      <w:start w:val="1"/>
      <w:numFmt w:val="decimal"/>
      <w:lvlText w:val="%1.%2"/>
      <w:lvlJc w:val="left"/>
      <w:pPr>
        <w:tabs>
          <w:tab w:val="num" w:pos="1342"/>
        </w:tabs>
        <w:ind w:left="1342" w:hanging="851"/>
      </w:pPr>
      <w:rPr>
        <w:rFonts w:hint="default"/>
      </w:rPr>
    </w:lvl>
    <w:lvl w:ilvl="2">
      <w:start w:val="1"/>
      <w:numFmt w:val="bullet"/>
      <w:lvlText w:val=""/>
      <w:lvlJc w:val="left"/>
      <w:pPr>
        <w:tabs>
          <w:tab w:val="num" w:pos="738"/>
        </w:tabs>
        <w:ind w:left="945" w:hanging="454"/>
      </w:pPr>
      <w:rPr>
        <w:rFonts w:ascii="Wingdings" w:hAnsi="Wingdings" w:hint="default"/>
      </w:rPr>
    </w:lvl>
    <w:lvl w:ilvl="3">
      <w:start w:val="1"/>
      <w:numFmt w:val="decimal"/>
      <w:lvlText w:val="%1.%2.%3.%4"/>
      <w:lvlJc w:val="left"/>
      <w:pPr>
        <w:tabs>
          <w:tab w:val="num" w:pos="491"/>
        </w:tabs>
        <w:ind w:left="491" w:firstLine="0"/>
      </w:pPr>
      <w:rPr>
        <w:rFonts w:hint="default"/>
      </w:rPr>
    </w:lvl>
    <w:lvl w:ilvl="4">
      <w:start w:val="1"/>
      <w:numFmt w:val="decimal"/>
      <w:lvlText w:val="%1.%2.%3.%4.%5"/>
      <w:lvlJc w:val="left"/>
      <w:pPr>
        <w:tabs>
          <w:tab w:val="num" w:pos="491"/>
        </w:tabs>
        <w:ind w:left="491" w:firstLine="0"/>
      </w:pPr>
      <w:rPr>
        <w:rFonts w:hint="default"/>
      </w:rPr>
    </w:lvl>
    <w:lvl w:ilvl="5">
      <w:start w:val="1"/>
      <w:numFmt w:val="bullet"/>
      <w:lvlText w:val=""/>
      <w:lvlJc w:val="left"/>
      <w:pPr>
        <w:tabs>
          <w:tab w:val="num" w:pos="738"/>
        </w:tabs>
        <w:ind w:left="945" w:hanging="454"/>
      </w:pPr>
      <w:rPr>
        <w:rFonts w:ascii="Wingdings" w:hAnsi="Wingdings" w:hint="default"/>
      </w:rPr>
    </w:lvl>
    <w:lvl w:ilvl="6">
      <w:start w:val="1"/>
      <w:numFmt w:val="decimal"/>
      <w:lvlText w:val="%1.%2.%3.%4.%5.%6.%7"/>
      <w:lvlJc w:val="left"/>
      <w:pPr>
        <w:tabs>
          <w:tab w:val="num" w:pos="491"/>
        </w:tabs>
        <w:ind w:left="491" w:firstLine="0"/>
      </w:pPr>
      <w:rPr>
        <w:rFonts w:hint="default"/>
      </w:rPr>
    </w:lvl>
    <w:lvl w:ilvl="7">
      <w:start w:val="1"/>
      <w:numFmt w:val="decimal"/>
      <w:lvlText w:val="%1.%2.%3.%4.%5.%6.%7.%8"/>
      <w:lvlJc w:val="left"/>
      <w:pPr>
        <w:tabs>
          <w:tab w:val="num" w:pos="491"/>
        </w:tabs>
        <w:ind w:left="491" w:firstLine="0"/>
      </w:pPr>
      <w:rPr>
        <w:rFonts w:hint="default"/>
      </w:rPr>
    </w:lvl>
    <w:lvl w:ilvl="8">
      <w:start w:val="1"/>
      <w:numFmt w:val="decimal"/>
      <w:lvlText w:val="%1.%2.%3.%4.%5.%6.%7.%8.%9"/>
      <w:lvlJc w:val="left"/>
      <w:pPr>
        <w:tabs>
          <w:tab w:val="num" w:pos="491"/>
        </w:tabs>
        <w:ind w:left="491" w:firstLine="0"/>
      </w:pPr>
      <w:rPr>
        <w:rFonts w:hint="default"/>
      </w:rPr>
    </w:lvl>
  </w:abstractNum>
  <w:abstractNum w:abstractNumId="15" w15:restartNumberingAfterBreak="0">
    <w:nsid w:val="3D384E8F"/>
    <w:multiLevelType w:val="hybridMultilevel"/>
    <w:tmpl w:val="AC72FB64"/>
    <w:lvl w:ilvl="0" w:tplc="4202D452">
      <w:start w:val="1"/>
      <w:numFmt w:val="bullet"/>
      <w:pStyle w:val="ListBullet"/>
      <w:lvlText w:val=""/>
      <w:lvlJc w:val="left"/>
      <w:pPr>
        <w:tabs>
          <w:tab w:val="num" w:pos="227"/>
        </w:tabs>
        <w:ind w:left="227" w:hanging="227"/>
      </w:pPr>
      <w:rPr>
        <w:rFonts w:ascii="Symbol" w:hAnsi="Symbol" w:hint="default"/>
      </w:rPr>
    </w:lvl>
    <w:lvl w:ilvl="1" w:tplc="C862EF8C" w:tentative="1">
      <w:start w:val="1"/>
      <w:numFmt w:val="bullet"/>
      <w:lvlText w:val="o"/>
      <w:lvlJc w:val="left"/>
      <w:pPr>
        <w:tabs>
          <w:tab w:val="num" w:pos="930"/>
        </w:tabs>
        <w:ind w:left="930" w:hanging="360"/>
      </w:pPr>
      <w:rPr>
        <w:rFonts w:ascii="Courier New" w:hAnsi="Courier New" w:cs="Courier New" w:hint="default"/>
      </w:rPr>
    </w:lvl>
    <w:lvl w:ilvl="2" w:tplc="6C5A508A" w:tentative="1">
      <w:start w:val="1"/>
      <w:numFmt w:val="bullet"/>
      <w:lvlText w:val=""/>
      <w:lvlJc w:val="left"/>
      <w:pPr>
        <w:tabs>
          <w:tab w:val="num" w:pos="1650"/>
        </w:tabs>
        <w:ind w:left="1650" w:hanging="360"/>
      </w:pPr>
      <w:rPr>
        <w:rFonts w:ascii="Wingdings" w:hAnsi="Wingdings" w:hint="default"/>
      </w:rPr>
    </w:lvl>
    <w:lvl w:ilvl="3" w:tplc="4D9A76D4" w:tentative="1">
      <w:start w:val="1"/>
      <w:numFmt w:val="bullet"/>
      <w:lvlText w:val=""/>
      <w:lvlJc w:val="left"/>
      <w:pPr>
        <w:tabs>
          <w:tab w:val="num" w:pos="2370"/>
        </w:tabs>
        <w:ind w:left="2370" w:hanging="360"/>
      </w:pPr>
      <w:rPr>
        <w:rFonts w:ascii="Symbol" w:hAnsi="Symbol" w:hint="default"/>
      </w:rPr>
    </w:lvl>
    <w:lvl w:ilvl="4" w:tplc="457ADE4C" w:tentative="1">
      <w:start w:val="1"/>
      <w:numFmt w:val="bullet"/>
      <w:lvlText w:val="o"/>
      <w:lvlJc w:val="left"/>
      <w:pPr>
        <w:tabs>
          <w:tab w:val="num" w:pos="3090"/>
        </w:tabs>
        <w:ind w:left="3090" w:hanging="360"/>
      </w:pPr>
      <w:rPr>
        <w:rFonts w:ascii="Courier New" w:hAnsi="Courier New" w:cs="Courier New" w:hint="default"/>
      </w:rPr>
    </w:lvl>
    <w:lvl w:ilvl="5" w:tplc="BEEE617A" w:tentative="1">
      <w:start w:val="1"/>
      <w:numFmt w:val="bullet"/>
      <w:lvlText w:val=""/>
      <w:lvlJc w:val="left"/>
      <w:pPr>
        <w:tabs>
          <w:tab w:val="num" w:pos="3810"/>
        </w:tabs>
        <w:ind w:left="3810" w:hanging="360"/>
      </w:pPr>
      <w:rPr>
        <w:rFonts w:ascii="Wingdings" w:hAnsi="Wingdings" w:hint="default"/>
      </w:rPr>
    </w:lvl>
    <w:lvl w:ilvl="6" w:tplc="FDD4337E" w:tentative="1">
      <w:start w:val="1"/>
      <w:numFmt w:val="bullet"/>
      <w:lvlText w:val=""/>
      <w:lvlJc w:val="left"/>
      <w:pPr>
        <w:tabs>
          <w:tab w:val="num" w:pos="4530"/>
        </w:tabs>
        <w:ind w:left="4530" w:hanging="360"/>
      </w:pPr>
      <w:rPr>
        <w:rFonts w:ascii="Symbol" w:hAnsi="Symbol" w:hint="default"/>
      </w:rPr>
    </w:lvl>
    <w:lvl w:ilvl="7" w:tplc="C49E8306" w:tentative="1">
      <w:start w:val="1"/>
      <w:numFmt w:val="bullet"/>
      <w:lvlText w:val="o"/>
      <w:lvlJc w:val="left"/>
      <w:pPr>
        <w:tabs>
          <w:tab w:val="num" w:pos="5250"/>
        </w:tabs>
        <w:ind w:left="5250" w:hanging="360"/>
      </w:pPr>
      <w:rPr>
        <w:rFonts w:ascii="Courier New" w:hAnsi="Courier New" w:cs="Courier New" w:hint="default"/>
      </w:rPr>
    </w:lvl>
    <w:lvl w:ilvl="8" w:tplc="0C520ACA" w:tentative="1">
      <w:start w:val="1"/>
      <w:numFmt w:val="bullet"/>
      <w:lvlText w:val=""/>
      <w:lvlJc w:val="left"/>
      <w:pPr>
        <w:tabs>
          <w:tab w:val="num" w:pos="5970"/>
        </w:tabs>
        <w:ind w:left="5970" w:hanging="360"/>
      </w:pPr>
      <w:rPr>
        <w:rFonts w:ascii="Wingdings" w:hAnsi="Wingdings" w:hint="default"/>
      </w:rPr>
    </w:lvl>
  </w:abstractNum>
  <w:abstractNum w:abstractNumId="16" w15:restartNumberingAfterBreak="0">
    <w:nsid w:val="3D983323"/>
    <w:multiLevelType w:val="hybridMultilevel"/>
    <w:tmpl w:val="36F83BC2"/>
    <w:lvl w:ilvl="0" w:tplc="41C0F4E8">
      <w:start w:val="1"/>
      <w:numFmt w:val="decimal"/>
      <w:lvlText w:val="%1."/>
      <w:lvlJc w:val="left"/>
      <w:pPr>
        <w:tabs>
          <w:tab w:val="num" w:pos="809"/>
        </w:tabs>
        <w:ind w:left="809" w:hanging="360"/>
      </w:pPr>
    </w:lvl>
    <w:lvl w:ilvl="1" w:tplc="059C8586" w:tentative="1">
      <w:start w:val="1"/>
      <w:numFmt w:val="lowerLetter"/>
      <w:lvlText w:val="%2."/>
      <w:lvlJc w:val="left"/>
      <w:pPr>
        <w:tabs>
          <w:tab w:val="num" w:pos="1529"/>
        </w:tabs>
        <w:ind w:left="1529" w:hanging="360"/>
      </w:pPr>
    </w:lvl>
    <w:lvl w:ilvl="2" w:tplc="0E52B81C" w:tentative="1">
      <w:start w:val="1"/>
      <w:numFmt w:val="lowerRoman"/>
      <w:lvlText w:val="%3."/>
      <w:lvlJc w:val="right"/>
      <w:pPr>
        <w:tabs>
          <w:tab w:val="num" w:pos="2249"/>
        </w:tabs>
        <w:ind w:left="2249" w:hanging="180"/>
      </w:pPr>
    </w:lvl>
    <w:lvl w:ilvl="3" w:tplc="7916B852" w:tentative="1">
      <w:start w:val="1"/>
      <w:numFmt w:val="decimal"/>
      <w:lvlText w:val="%4."/>
      <w:lvlJc w:val="left"/>
      <w:pPr>
        <w:tabs>
          <w:tab w:val="num" w:pos="2969"/>
        </w:tabs>
        <w:ind w:left="2969" w:hanging="360"/>
      </w:pPr>
    </w:lvl>
    <w:lvl w:ilvl="4" w:tplc="B48613FA" w:tentative="1">
      <w:start w:val="1"/>
      <w:numFmt w:val="lowerLetter"/>
      <w:lvlText w:val="%5."/>
      <w:lvlJc w:val="left"/>
      <w:pPr>
        <w:tabs>
          <w:tab w:val="num" w:pos="3689"/>
        </w:tabs>
        <w:ind w:left="3689" w:hanging="360"/>
      </w:pPr>
    </w:lvl>
    <w:lvl w:ilvl="5" w:tplc="B734BF40" w:tentative="1">
      <w:start w:val="1"/>
      <w:numFmt w:val="lowerRoman"/>
      <w:lvlText w:val="%6."/>
      <w:lvlJc w:val="right"/>
      <w:pPr>
        <w:tabs>
          <w:tab w:val="num" w:pos="4409"/>
        </w:tabs>
        <w:ind w:left="4409" w:hanging="180"/>
      </w:pPr>
    </w:lvl>
    <w:lvl w:ilvl="6" w:tplc="A3CC75E6" w:tentative="1">
      <w:start w:val="1"/>
      <w:numFmt w:val="decimal"/>
      <w:lvlText w:val="%7."/>
      <w:lvlJc w:val="left"/>
      <w:pPr>
        <w:tabs>
          <w:tab w:val="num" w:pos="5129"/>
        </w:tabs>
        <w:ind w:left="5129" w:hanging="360"/>
      </w:pPr>
    </w:lvl>
    <w:lvl w:ilvl="7" w:tplc="614CFF32" w:tentative="1">
      <w:start w:val="1"/>
      <w:numFmt w:val="lowerLetter"/>
      <w:lvlText w:val="%8."/>
      <w:lvlJc w:val="left"/>
      <w:pPr>
        <w:tabs>
          <w:tab w:val="num" w:pos="5849"/>
        </w:tabs>
        <w:ind w:left="5849" w:hanging="360"/>
      </w:pPr>
    </w:lvl>
    <w:lvl w:ilvl="8" w:tplc="BB06759A" w:tentative="1">
      <w:start w:val="1"/>
      <w:numFmt w:val="lowerRoman"/>
      <w:lvlText w:val="%9."/>
      <w:lvlJc w:val="right"/>
      <w:pPr>
        <w:tabs>
          <w:tab w:val="num" w:pos="6569"/>
        </w:tabs>
        <w:ind w:left="6569" w:hanging="180"/>
      </w:pPr>
    </w:lvl>
  </w:abstractNum>
  <w:abstractNum w:abstractNumId="17"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4800735C"/>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284"/>
        </w:tabs>
        <w:ind w:left="284"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9" w15:restartNumberingAfterBreak="0">
    <w:nsid w:val="4C95245F"/>
    <w:multiLevelType w:val="multilevel"/>
    <w:tmpl w:val="2A242DD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247"/>
        </w:tabs>
        <w:ind w:left="454" w:hanging="454"/>
      </w:pPr>
      <w:rPr>
        <w:rFonts w:ascii="Wingdings" w:hAnsi="Wingding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0" w15:restartNumberingAfterBreak="0">
    <w:nsid w:val="5276308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46143FF"/>
    <w:multiLevelType w:val="multilevel"/>
    <w:tmpl w:val="A710B950"/>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b/>
        <w:i/>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2" w15:restartNumberingAfterBreak="0">
    <w:nsid w:val="55BD7E72"/>
    <w:multiLevelType w:val="singleLevel"/>
    <w:tmpl w:val="08090001"/>
    <w:lvl w:ilvl="0">
      <w:start w:val="1"/>
      <w:numFmt w:val="bullet"/>
      <w:lvlText w:val=""/>
      <w:lvlJc w:val="left"/>
      <w:pPr>
        <w:tabs>
          <w:tab w:val="num" w:pos="720"/>
        </w:tabs>
        <w:ind w:left="720" w:hanging="360"/>
      </w:pPr>
      <w:rPr>
        <w:rFonts w:ascii="Symbol" w:hAnsi="Symbol" w:hint="default"/>
      </w:rPr>
    </w:lvl>
  </w:abstractNum>
  <w:abstractNum w:abstractNumId="23" w15:restartNumberingAfterBreak="0">
    <w:nsid w:val="60C24863"/>
    <w:multiLevelType w:val="multilevel"/>
    <w:tmpl w:val="8682B5E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247"/>
        </w:tabs>
        <w:ind w:left="454" w:hanging="454"/>
      </w:pPr>
      <w:rPr>
        <w:rFonts w:ascii="Wingdings" w:hAnsi="Wingding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bullet"/>
      <w:lvlText w:val=""/>
      <w:lvlJc w:val="left"/>
      <w:pPr>
        <w:tabs>
          <w:tab w:val="num" w:pos="247"/>
        </w:tabs>
        <w:ind w:left="454" w:hanging="454"/>
      </w:pPr>
      <w:rPr>
        <w:rFonts w:ascii="Wingdings" w:hAnsi="Wingding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4" w15:restartNumberingAfterBreak="0">
    <w:nsid w:val="71976FAD"/>
    <w:multiLevelType w:val="hybridMultilevel"/>
    <w:tmpl w:val="3EC2271A"/>
    <w:lvl w:ilvl="0" w:tplc="399C63A2">
      <w:start w:val="1"/>
      <w:numFmt w:val="decimal"/>
      <w:lvlText w:val="%1."/>
      <w:lvlJc w:val="left"/>
      <w:pPr>
        <w:tabs>
          <w:tab w:val="num" w:pos="720"/>
        </w:tabs>
        <w:ind w:left="720" w:hanging="360"/>
      </w:pPr>
    </w:lvl>
    <w:lvl w:ilvl="1" w:tplc="A09290DA" w:tentative="1">
      <w:start w:val="1"/>
      <w:numFmt w:val="lowerLetter"/>
      <w:lvlText w:val="%2."/>
      <w:lvlJc w:val="left"/>
      <w:pPr>
        <w:tabs>
          <w:tab w:val="num" w:pos="1440"/>
        </w:tabs>
        <w:ind w:left="1440" w:hanging="360"/>
      </w:pPr>
    </w:lvl>
    <w:lvl w:ilvl="2" w:tplc="6F78D9D8" w:tentative="1">
      <w:start w:val="1"/>
      <w:numFmt w:val="lowerRoman"/>
      <w:lvlText w:val="%3."/>
      <w:lvlJc w:val="right"/>
      <w:pPr>
        <w:tabs>
          <w:tab w:val="num" w:pos="2160"/>
        </w:tabs>
        <w:ind w:left="2160" w:hanging="180"/>
      </w:pPr>
    </w:lvl>
    <w:lvl w:ilvl="3" w:tplc="D1424CB0" w:tentative="1">
      <w:start w:val="1"/>
      <w:numFmt w:val="decimal"/>
      <w:lvlText w:val="%4."/>
      <w:lvlJc w:val="left"/>
      <w:pPr>
        <w:tabs>
          <w:tab w:val="num" w:pos="2880"/>
        </w:tabs>
        <w:ind w:left="2880" w:hanging="360"/>
      </w:pPr>
    </w:lvl>
    <w:lvl w:ilvl="4" w:tplc="59522A1C" w:tentative="1">
      <w:start w:val="1"/>
      <w:numFmt w:val="lowerLetter"/>
      <w:lvlText w:val="%5."/>
      <w:lvlJc w:val="left"/>
      <w:pPr>
        <w:tabs>
          <w:tab w:val="num" w:pos="3600"/>
        </w:tabs>
        <w:ind w:left="3600" w:hanging="360"/>
      </w:pPr>
    </w:lvl>
    <w:lvl w:ilvl="5" w:tplc="F83CBB4C" w:tentative="1">
      <w:start w:val="1"/>
      <w:numFmt w:val="lowerRoman"/>
      <w:lvlText w:val="%6."/>
      <w:lvlJc w:val="right"/>
      <w:pPr>
        <w:tabs>
          <w:tab w:val="num" w:pos="4320"/>
        </w:tabs>
        <w:ind w:left="4320" w:hanging="180"/>
      </w:pPr>
    </w:lvl>
    <w:lvl w:ilvl="6" w:tplc="C422C086" w:tentative="1">
      <w:start w:val="1"/>
      <w:numFmt w:val="decimal"/>
      <w:lvlText w:val="%7."/>
      <w:lvlJc w:val="left"/>
      <w:pPr>
        <w:tabs>
          <w:tab w:val="num" w:pos="5040"/>
        </w:tabs>
        <w:ind w:left="5040" w:hanging="360"/>
      </w:pPr>
    </w:lvl>
    <w:lvl w:ilvl="7" w:tplc="6E368E00" w:tentative="1">
      <w:start w:val="1"/>
      <w:numFmt w:val="lowerLetter"/>
      <w:lvlText w:val="%8."/>
      <w:lvlJc w:val="left"/>
      <w:pPr>
        <w:tabs>
          <w:tab w:val="num" w:pos="5760"/>
        </w:tabs>
        <w:ind w:left="5760" w:hanging="360"/>
      </w:pPr>
    </w:lvl>
    <w:lvl w:ilvl="8" w:tplc="14F09E3C" w:tentative="1">
      <w:start w:val="1"/>
      <w:numFmt w:val="lowerRoman"/>
      <w:lvlText w:val="%9."/>
      <w:lvlJc w:val="right"/>
      <w:pPr>
        <w:tabs>
          <w:tab w:val="num" w:pos="6480"/>
        </w:tabs>
        <w:ind w:left="6480" w:hanging="180"/>
      </w:pPr>
    </w:lvl>
  </w:abstractNum>
  <w:abstractNum w:abstractNumId="25" w15:restartNumberingAfterBreak="0">
    <w:nsid w:val="77F12652"/>
    <w:multiLevelType w:val="multilevel"/>
    <w:tmpl w:val="7CEE4DC0"/>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780A7779"/>
    <w:multiLevelType w:val="singleLevel"/>
    <w:tmpl w:val="9CDAC530"/>
    <w:lvl w:ilvl="0">
      <w:start w:val="1"/>
      <w:numFmt w:val="decimal"/>
      <w:pStyle w:val="Normalnumbered"/>
      <w:lvlText w:val="%1"/>
      <w:lvlJc w:val="left"/>
      <w:pPr>
        <w:tabs>
          <w:tab w:val="num" w:pos="720"/>
        </w:tabs>
        <w:ind w:left="720" w:hanging="720"/>
      </w:pPr>
      <w:rPr>
        <w:rFonts w:ascii="Arial" w:hAnsi="Arial" w:hint="default"/>
        <w:b w:val="0"/>
        <w:i w:val="0"/>
        <w:sz w:val="22"/>
        <w:u w:val="none"/>
      </w:rPr>
    </w:lvl>
  </w:abstractNum>
  <w:abstractNum w:abstractNumId="27"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2073775856">
    <w:abstractNumId w:val="21"/>
  </w:num>
  <w:num w:numId="2" w16cid:durableId="518202635">
    <w:abstractNumId w:val="27"/>
  </w:num>
  <w:num w:numId="3" w16cid:durableId="1010176875">
    <w:abstractNumId w:val="9"/>
  </w:num>
  <w:num w:numId="4" w16cid:durableId="854196635">
    <w:abstractNumId w:val="8"/>
  </w:num>
  <w:num w:numId="5" w16cid:durableId="66804674">
    <w:abstractNumId w:val="17"/>
  </w:num>
  <w:num w:numId="6" w16cid:durableId="1135681844">
    <w:abstractNumId w:val="2"/>
  </w:num>
  <w:num w:numId="7" w16cid:durableId="1357389202">
    <w:abstractNumId w:val="26"/>
  </w:num>
  <w:num w:numId="8" w16cid:durableId="416245144">
    <w:abstractNumId w:val="22"/>
  </w:num>
  <w:num w:numId="9" w16cid:durableId="2021810640">
    <w:abstractNumId w:val="3"/>
  </w:num>
  <w:num w:numId="10" w16cid:durableId="1252083615">
    <w:abstractNumId w:val="11"/>
  </w:num>
  <w:num w:numId="11" w16cid:durableId="890310632">
    <w:abstractNumId w:val="0"/>
  </w:num>
  <w:num w:numId="12" w16cid:durableId="1420248082">
    <w:abstractNumId w:val="18"/>
  </w:num>
  <w:num w:numId="13" w16cid:durableId="126701569">
    <w:abstractNumId w:val="20"/>
  </w:num>
  <w:num w:numId="14" w16cid:durableId="1727411681">
    <w:abstractNumId w:val="18"/>
    <w:lvlOverride w:ilvl="0">
      <w:startOverride w:val="3"/>
    </w:lvlOverride>
    <w:lvlOverride w:ilvl="1">
      <w:startOverride w:val="2"/>
    </w:lvlOverride>
    <w:lvlOverride w:ilvl="2">
      <w:startOverride w:val="6"/>
    </w:lvlOverride>
  </w:num>
  <w:num w:numId="15" w16cid:durableId="1746604873">
    <w:abstractNumId w:val="10"/>
  </w:num>
  <w:num w:numId="16" w16cid:durableId="767778876">
    <w:abstractNumId w:val="25"/>
  </w:num>
  <w:num w:numId="17" w16cid:durableId="948970025">
    <w:abstractNumId w:val="5"/>
  </w:num>
  <w:num w:numId="18" w16cid:durableId="524441474">
    <w:abstractNumId w:val="18"/>
  </w:num>
  <w:num w:numId="19" w16cid:durableId="1431201500">
    <w:abstractNumId w:val="18"/>
  </w:num>
  <w:num w:numId="20" w16cid:durableId="148445368">
    <w:abstractNumId w:val="15"/>
  </w:num>
  <w:num w:numId="21" w16cid:durableId="1225483320">
    <w:abstractNumId w:val="18"/>
  </w:num>
  <w:num w:numId="22" w16cid:durableId="1650283164">
    <w:abstractNumId w:val="18"/>
  </w:num>
  <w:num w:numId="23" w16cid:durableId="969827496">
    <w:abstractNumId w:val="18"/>
  </w:num>
  <w:num w:numId="24" w16cid:durableId="652442868">
    <w:abstractNumId w:val="18"/>
  </w:num>
  <w:num w:numId="25" w16cid:durableId="1581132844">
    <w:abstractNumId w:val="18"/>
  </w:num>
  <w:num w:numId="26" w16cid:durableId="2121601568">
    <w:abstractNumId w:val="18"/>
  </w:num>
  <w:num w:numId="27" w16cid:durableId="2010670831">
    <w:abstractNumId w:val="19"/>
  </w:num>
  <w:num w:numId="28" w16cid:durableId="1223296424">
    <w:abstractNumId w:val="7"/>
  </w:num>
  <w:num w:numId="29" w16cid:durableId="576136238">
    <w:abstractNumId w:val="23"/>
  </w:num>
  <w:num w:numId="30" w16cid:durableId="1706980447">
    <w:abstractNumId w:val="14"/>
  </w:num>
  <w:num w:numId="31" w16cid:durableId="1759709408">
    <w:abstractNumId w:val="1"/>
  </w:num>
  <w:num w:numId="32" w16cid:durableId="524056289">
    <w:abstractNumId w:val="13"/>
  </w:num>
  <w:num w:numId="33" w16cid:durableId="405495766">
    <w:abstractNumId w:val="24"/>
  </w:num>
  <w:num w:numId="34" w16cid:durableId="1594163411">
    <w:abstractNumId w:val="16"/>
  </w:num>
  <w:num w:numId="35" w16cid:durableId="206336146">
    <w:abstractNumId w:val="4"/>
  </w:num>
  <w:num w:numId="36" w16cid:durableId="1545869158">
    <w:abstractNumId w:val="6"/>
  </w:num>
  <w:num w:numId="37" w16cid:durableId="380985184">
    <w:abstractNumId w:val="18"/>
  </w:num>
  <w:num w:numId="38" w16cid:durableId="738820035">
    <w:abstractNumId w:val="18"/>
  </w:num>
  <w:num w:numId="39" w16cid:durableId="2071146396">
    <w:abstractNumId w:val="18"/>
  </w:num>
  <w:num w:numId="40" w16cid:durableId="612126541">
    <w:abstractNumId w:val="12"/>
  </w:num>
  <w:num w:numId="41" w16cid:durableId="713234335">
    <w:abstractNumId w:val="18"/>
    <w:lvlOverride w:ilvl="0">
      <w:startOverride w:val="3"/>
    </w:lvlOverride>
    <w:lvlOverride w:ilvl="1">
      <w:startOverride w:val="2"/>
    </w:lvlOverride>
    <w:lvlOverride w:ilvl="2">
      <w:startOverride w:val="10"/>
    </w:lvlOverride>
  </w:num>
  <w:num w:numId="42" w16cid:durableId="399602650">
    <w:abstractNumId w:val="18"/>
  </w:num>
  <w:num w:numId="43" w16cid:durableId="1877766709">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manda Rooney">
    <w15:presenceInfo w15:providerId="AD" w15:userId="S::amanda.rooney@neso.energy::bdbd6049-c4fa-4852-bca2-7c6f92e3bc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D9eyME/L7bYzyhs5wz8CVZMlxWdWsDPpkbfIJu6CAuMaNWbmofV+iqZcKAOy/4d+gP5EePzEaZ1lklYfzP3MfA==" w:salt="OmXFQbK+RL4Pks3QDT+sPA=="/>
  <w:defaultTabStop w:val="720"/>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4B5"/>
    <w:rsid w:val="0000183A"/>
    <w:rsid w:val="00002224"/>
    <w:rsid w:val="00007EEB"/>
    <w:rsid w:val="00021B9F"/>
    <w:rsid w:val="0002270F"/>
    <w:rsid w:val="000228C8"/>
    <w:rsid w:val="00022D94"/>
    <w:rsid w:val="000244A1"/>
    <w:rsid w:val="00024CE1"/>
    <w:rsid w:val="00025D70"/>
    <w:rsid w:val="00026C36"/>
    <w:rsid w:val="000272BD"/>
    <w:rsid w:val="00034346"/>
    <w:rsid w:val="000410C8"/>
    <w:rsid w:val="00044D9D"/>
    <w:rsid w:val="000454F7"/>
    <w:rsid w:val="000479DC"/>
    <w:rsid w:val="0005314C"/>
    <w:rsid w:val="00055970"/>
    <w:rsid w:val="00056086"/>
    <w:rsid w:val="00061597"/>
    <w:rsid w:val="000627A9"/>
    <w:rsid w:val="00064E9F"/>
    <w:rsid w:val="00065F5B"/>
    <w:rsid w:val="00070345"/>
    <w:rsid w:val="000708A3"/>
    <w:rsid w:val="0007189C"/>
    <w:rsid w:val="00071BCD"/>
    <w:rsid w:val="00071C20"/>
    <w:rsid w:val="0007647B"/>
    <w:rsid w:val="00077897"/>
    <w:rsid w:val="00091847"/>
    <w:rsid w:val="000924C3"/>
    <w:rsid w:val="000A2929"/>
    <w:rsid w:val="000B1CD0"/>
    <w:rsid w:val="000B62DD"/>
    <w:rsid w:val="000B6785"/>
    <w:rsid w:val="000C405F"/>
    <w:rsid w:val="000D5587"/>
    <w:rsid w:val="000E36E6"/>
    <w:rsid w:val="000F05CD"/>
    <w:rsid w:val="000F3D0E"/>
    <w:rsid w:val="0010195B"/>
    <w:rsid w:val="001049D3"/>
    <w:rsid w:val="0011037E"/>
    <w:rsid w:val="001133E7"/>
    <w:rsid w:val="00125151"/>
    <w:rsid w:val="00126E81"/>
    <w:rsid w:val="001275F5"/>
    <w:rsid w:val="00130198"/>
    <w:rsid w:val="00131DD2"/>
    <w:rsid w:val="00136F96"/>
    <w:rsid w:val="00137ABD"/>
    <w:rsid w:val="001415BA"/>
    <w:rsid w:val="00141E02"/>
    <w:rsid w:val="00151AB0"/>
    <w:rsid w:val="001573B9"/>
    <w:rsid w:val="00157E10"/>
    <w:rsid w:val="00160B1E"/>
    <w:rsid w:val="00162B3B"/>
    <w:rsid w:val="00163091"/>
    <w:rsid w:val="001660D2"/>
    <w:rsid w:val="001836A0"/>
    <w:rsid w:val="00183D0D"/>
    <w:rsid w:val="00187C8B"/>
    <w:rsid w:val="001964FF"/>
    <w:rsid w:val="00197F6F"/>
    <w:rsid w:val="001A22BD"/>
    <w:rsid w:val="001A4245"/>
    <w:rsid w:val="001A5C0B"/>
    <w:rsid w:val="001A7CD8"/>
    <w:rsid w:val="001B105A"/>
    <w:rsid w:val="001B35CA"/>
    <w:rsid w:val="001B5896"/>
    <w:rsid w:val="001C322B"/>
    <w:rsid w:val="001C3921"/>
    <w:rsid w:val="001D1DEC"/>
    <w:rsid w:val="001D4D07"/>
    <w:rsid w:val="001D7A10"/>
    <w:rsid w:val="001E3D45"/>
    <w:rsid w:val="001E4FFD"/>
    <w:rsid w:val="001E5A84"/>
    <w:rsid w:val="001E7364"/>
    <w:rsid w:val="001F5A9B"/>
    <w:rsid w:val="002006D6"/>
    <w:rsid w:val="0020195D"/>
    <w:rsid w:val="00201CD2"/>
    <w:rsid w:val="00201D32"/>
    <w:rsid w:val="00212A44"/>
    <w:rsid w:val="00216DD5"/>
    <w:rsid w:val="00231A1C"/>
    <w:rsid w:val="00233C20"/>
    <w:rsid w:val="0023466E"/>
    <w:rsid w:val="00237BF2"/>
    <w:rsid w:val="00242625"/>
    <w:rsid w:val="00242BCC"/>
    <w:rsid w:val="00243589"/>
    <w:rsid w:val="00243DDE"/>
    <w:rsid w:val="00246F69"/>
    <w:rsid w:val="002527DF"/>
    <w:rsid w:val="0025583F"/>
    <w:rsid w:val="002637D9"/>
    <w:rsid w:val="00270647"/>
    <w:rsid w:val="00271A56"/>
    <w:rsid w:val="00271A6D"/>
    <w:rsid w:val="00276B54"/>
    <w:rsid w:val="00280DFA"/>
    <w:rsid w:val="002818E9"/>
    <w:rsid w:val="0028770F"/>
    <w:rsid w:val="00293FF6"/>
    <w:rsid w:val="0029423F"/>
    <w:rsid w:val="00295143"/>
    <w:rsid w:val="002953C1"/>
    <w:rsid w:val="00295439"/>
    <w:rsid w:val="002A11AD"/>
    <w:rsid w:val="002A4162"/>
    <w:rsid w:val="002A5185"/>
    <w:rsid w:val="002C19B6"/>
    <w:rsid w:val="002C6492"/>
    <w:rsid w:val="002D290E"/>
    <w:rsid w:val="002D4365"/>
    <w:rsid w:val="002E5312"/>
    <w:rsid w:val="003013CA"/>
    <w:rsid w:val="00302E20"/>
    <w:rsid w:val="00307595"/>
    <w:rsid w:val="003208AF"/>
    <w:rsid w:val="00325D1A"/>
    <w:rsid w:val="00325D41"/>
    <w:rsid w:val="003357DC"/>
    <w:rsid w:val="003442FB"/>
    <w:rsid w:val="00347436"/>
    <w:rsid w:val="00347B88"/>
    <w:rsid w:val="00347DF8"/>
    <w:rsid w:val="00350EE2"/>
    <w:rsid w:val="00363212"/>
    <w:rsid w:val="00364B7E"/>
    <w:rsid w:val="003711BE"/>
    <w:rsid w:val="00382E9B"/>
    <w:rsid w:val="0038351D"/>
    <w:rsid w:val="003847AF"/>
    <w:rsid w:val="00390296"/>
    <w:rsid w:val="00397839"/>
    <w:rsid w:val="003A0F02"/>
    <w:rsid w:val="003A333F"/>
    <w:rsid w:val="003A37D9"/>
    <w:rsid w:val="003A5850"/>
    <w:rsid w:val="003A5979"/>
    <w:rsid w:val="003B5DAA"/>
    <w:rsid w:val="003B620D"/>
    <w:rsid w:val="003B7725"/>
    <w:rsid w:val="003C20E2"/>
    <w:rsid w:val="003C31A8"/>
    <w:rsid w:val="003C3DB2"/>
    <w:rsid w:val="003D08B4"/>
    <w:rsid w:val="003D0C14"/>
    <w:rsid w:val="003D23C9"/>
    <w:rsid w:val="003D249E"/>
    <w:rsid w:val="003D2ED3"/>
    <w:rsid w:val="003D39D7"/>
    <w:rsid w:val="003D6999"/>
    <w:rsid w:val="003D7066"/>
    <w:rsid w:val="003E036F"/>
    <w:rsid w:val="003E0C91"/>
    <w:rsid w:val="003E5740"/>
    <w:rsid w:val="003F25A3"/>
    <w:rsid w:val="003F4A74"/>
    <w:rsid w:val="003F5054"/>
    <w:rsid w:val="003F6774"/>
    <w:rsid w:val="004036AE"/>
    <w:rsid w:val="004100DD"/>
    <w:rsid w:val="00410B17"/>
    <w:rsid w:val="00414C00"/>
    <w:rsid w:val="00416847"/>
    <w:rsid w:val="00420133"/>
    <w:rsid w:val="004207F7"/>
    <w:rsid w:val="00425EBF"/>
    <w:rsid w:val="00432A66"/>
    <w:rsid w:val="00442D88"/>
    <w:rsid w:val="004441FD"/>
    <w:rsid w:val="00445A61"/>
    <w:rsid w:val="00452B86"/>
    <w:rsid w:val="004545FC"/>
    <w:rsid w:val="00466C06"/>
    <w:rsid w:val="004670EB"/>
    <w:rsid w:val="00473BB8"/>
    <w:rsid w:val="00477284"/>
    <w:rsid w:val="004843D4"/>
    <w:rsid w:val="00484E4A"/>
    <w:rsid w:val="004903DF"/>
    <w:rsid w:val="004A4D77"/>
    <w:rsid w:val="004A54A1"/>
    <w:rsid w:val="004A7E87"/>
    <w:rsid w:val="004C0349"/>
    <w:rsid w:val="004C2995"/>
    <w:rsid w:val="004C2F70"/>
    <w:rsid w:val="004C3103"/>
    <w:rsid w:val="004C5579"/>
    <w:rsid w:val="004C5DBE"/>
    <w:rsid w:val="004C6961"/>
    <w:rsid w:val="004C7627"/>
    <w:rsid w:val="004D0578"/>
    <w:rsid w:val="004D1910"/>
    <w:rsid w:val="004D1C67"/>
    <w:rsid w:val="004D3AC4"/>
    <w:rsid w:val="004E1416"/>
    <w:rsid w:val="004E5AD1"/>
    <w:rsid w:val="004E645F"/>
    <w:rsid w:val="004F472F"/>
    <w:rsid w:val="004F4857"/>
    <w:rsid w:val="004F4B5C"/>
    <w:rsid w:val="005044C1"/>
    <w:rsid w:val="005048F4"/>
    <w:rsid w:val="00504E7F"/>
    <w:rsid w:val="0050504D"/>
    <w:rsid w:val="005149D5"/>
    <w:rsid w:val="0052673D"/>
    <w:rsid w:val="005267C1"/>
    <w:rsid w:val="005304AB"/>
    <w:rsid w:val="00532467"/>
    <w:rsid w:val="00536463"/>
    <w:rsid w:val="005527FA"/>
    <w:rsid w:val="00554E93"/>
    <w:rsid w:val="005566C0"/>
    <w:rsid w:val="00561096"/>
    <w:rsid w:val="005653D6"/>
    <w:rsid w:val="0056589A"/>
    <w:rsid w:val="00567089"/>
    <w:rsid w:val="00567E60"/>
    <w:rsid w:val="005730D1"/>
    <w:rsid w:val="00573280"/>
    <w:rsid w:val="00587F4C"/>
    <w:rsid w:val="00590893"/>
    <w:rsid w:val="00595875"/>
    <w:rsid w:val="00595FA5"/>
    <w:rsid w:val="005A19EE"/>
    <w:rsid w:val="005B4DEC"/>
    <w:rsid w:val="005B5159"/>
    <w:rsid w:val="005B67BD"/>
    <w:rsid w:val="005B68B2"/>
    <w:rsid w:val="005D0FED"/>
    <w:rsid w:val="005D482D"/>
    <w:rsid w:val="005E2567"/>
    <w:rsid w:val="005E37F0"/>
    <w:rsid w:val="005E78A8"/>
    <w:rsid w:val="005F4C43"/>
    <w:rsid w:val="006132A4"/>
    <w:rsid w:val="006148EA"/>
    <w:rsid w:val="00620227"/>
    <w:rsid w:val="00623204"/>
    <w:rsid w:val="00623A7F"/>
    <w:rsid w:val="0063626C"/>
    <w:rsid w:val="00643F63"/>
    <w:rsid w:val="00645EB4"/>
    <w:rsid w:val="0065548B"/>
    <w:rsid w:val="00673223"/>
    <w:rsid w:val="00675EF8"/>
    <w:rsid w:val="00676730"/>
    <w:rsid w:val="006914FD"/>
    <w:rsid w:val="00694306"/>
    <w:rsid w:val="0069503D"/>
    <w:rsid w:val="006A0E64"/>
    <w:rsid w:val="006B415A"/>
    <w:rsid w:val="006B5517"/>
    <w:rsid w:val="006C326F"/>
    <w:rsid w:val="006C5FE4"/>
    <w:rsid w:val="006D311D"/>
    <w:rsid w:val="006D64A6"/>
    <w:rsid w:val="006D6D73"/>
    <w:rsid w:val="006D7C96"/>
    <w:rsid w:val="006E06EF"/>
    <w:rsid w:val="006E531C"/>
    <w:rsid w:val="006E57F9"/>
    <w:rsid w:val="006F28E1"/>
    <w:rsid w:val="006F2C03"/>
    <w:rsid w:val="006F5617"/>
    <w:rsid w:val="00705F6A"/>
    <w:rsid w:val="007122E2"/>
    <w:rsid w:val="007123E8"/>
    <w:rsid w:val="00724859"/>
    <w:rsid w:val="007355CE"/>
    <w:rsid w:val="007405AD"/>
    <w:rsid w:val="00744EAB"/>
    <w:rsid w:val="00746E43"/>
    <w:rsid w:val="00752902"/>
    <w:rsid w:val="00753383"/>
    <w:rsid w:val="007632CB"/>
    <w:rsid w:val="00766B17"/>
    <w:rsid w:val="007812F6"/>
    <w:rsid w:val="00790E44"/>
    <w:rsid w:val="007948FC"/>
    <w:rsid w:val="00794E81"/>
    <w:rsid w:val="007A49B4"/>
    <w:rsid w:val="007B45D8"/>
    <w:rsid w:val="007C250B"/>
    <w:rsid w:val="007C6156"/>
    <w:rsid w:val="007C7E5D"/>
    <w:rsid w:val="007D0DA8"/>
    <w:rsid w:val="007D1823"/>
    <w:rsid w:val="007D4575"/>
    <w:rsid w:val="007D462D"/>
    <w:rsid w:val="007D64ED"/>
    <w:rsid w:val="007E1D1C"/>
    <w:rsid w:val="007F64E3"/>
    <w:rsid w:val="007F6815"/>
    <w:rsid w:val="00804E43"/>
    <w:rsid w:val="008153C3"/>
    <w:rsid w:val="00821B3B"/>
    <w:rsid w:val="00825A0D"/>
    <w:rsid w:val="00826F5F"/>
    <w:rsid w:val="0084549E"/>
    <w:rsid w:val="00850C79"/>
    <w:rsid w:val="00851BB1"/>
    <w:rsid w:val="00852143"/>
    <w:rsid w:val="00855A17"/>
    <w:rsid w:val="00864788"/>
    <w:rsid w:val="008715BA"/>
    <w:rsid w:val="00875AE7"/>
    <w:rsid w:val="00883CAE"/>
    <w:rsid w:val="00884F2B"/>
    <w:rsid w:val="00885FD8"/>
    <w:rsid w:val="00887562"/>
    <w:rsid w:val="008916A3"/>
    <w:rsid w:val="008925FD"/>
    <w:rsid w:val="0089562B"/>
    <w:rsid w:val="00895FB1"/>
    <w:rsid w:val="008A068B"/>
    <w:rsid w:val="008A2594"/>
    <w:rsid w:val="008A58BC"/>
    <w:rsid w:val="008A64D9"/>
    <w:rsid w:val="008B3EAF"/>
    <w:rsid w:val="008B4942"/>
    <w:rsid w:val="008B7B5E"/>
    <w:rsid w:val="008C1833"/>
    <w:rsid w:val="008C5306"/>
    <w:rsid w:val="008D109C"/>
    <w:rsid w:val="008E23E7"/>
    <w:rsid w:val="008E4043"/>
    <w:rsid w:val="008E45A5"/>
    <w:rsid w:val="008F2479"/>
    <w:rsid w:val="008F2C53"/>
    <w:rsid w:val="008F3A10"/>
    <w:rsid w:val="009005B6"/>
    <w:rsid w:val="009055BB"/>
    <w:rsid w:val="00915470"/>
    <w:rsid w:val="009216B9"/>
    <w:rsid w:val="009246B3"/>
    <w:rsid w:val="009410D9"/>
    <w:rsid w:val="00941F1E"/>
    <w:rsid w:val="00944893"/>
    <w:rsid w:val="00945092"/>
    <w:rsid w:val="00945578"/>
    <w:rsid w:val="00952F27"/>
    <w:rsid w:val="00955403"/>
    <w:rsid w:val="00961725"/>
    <w:rsid w:val="009629D8"/>
    <w:rsid w:val="00963C60"/>
    <w:rsid w:val="00965EE4"/>
    <w:rsid w:val="00970E58"/>
    <w:rsid w:val="00972E2E"/>
    <w:rsid w:val="00975242"/>
    <w:rsid w:val="00976806"/>
    <w:rsid w:val="0098260B"/>
    <w:rsid w:val="00982C02"/>
    <w:rsid w:val="00990976"/>
    <w:rsid w:val="00994249"/>
    <w:rsid w:val="00997FFA"/>
    <w:rsid w:val="009A0506"/>
    <w:rsid w:val="009A3638"/>
    <w:rsid w:val="009A4DA5"/>
    <w:rsid w:val="009B7113"/>
    <w:rsid w:val="009C1C73"/>
    <w:rsid w:val="009D17FF"/>
    <w:rsid w:val="009D2F6F"/>
    <w:rsid w:val="009D6C3E"/>
    <w:rsid w:val="009E3062"/>
    <w:rsid w:val="00A04F11"/>
    <w:rsid w:val="00A07B03"/>
    <w:rsid w:val="00A148A9"/>
    <w:rsid w:val="00A15F5F"/>
    <w:rsid w:val="00A21E5A"/>
    <w:rsid w:val="00A23B0F"/>
    <w:rsid w:val="00A3132A"/>
    <w:rsid w:val="00A471B6"/>
    <w:rsid w:val="00A506FC"/>
    <w:rsid w:val="00A56B4D"/>
    <w:rsid w:val="00A6744C"/>
    <w:rsid w:val="00A724A4"/>
    <w:rsid w:val="00A73B18"/>
    <w:rsid w:val="00A7459E"/>
    <w:rsid w:val="00A76265"/>
    <w:rsid w:val="00A828C0"/>
    <w:rsid w:val="00A847F0"/>
    <w:rsid w:val="00A873EE"/>
    <w:rsid w:val="00A97051"/>
    <w:rsid w:val="00AB0BF7"/>
    <w:rsid w:val="00AB4BAD"/>
    <w:rsid w:val="00AC056A"/>
    <w:rsid w:val="00AC22D9"/>
    <w:rsid w:val="00AC2EB6"/>
    <w:rsid w:val="00AC3C14"/>
    <w:rsid w:val="00AC5283"/>
    <w:rsid w:val="00AC71B7"/>
    <w:rsid w:val="00AD7DA5"/>
    <w:rsid w:val="00AE1761"/>
    <w:rsid w:val="00AE40B2"/>
    <w:rsid w:val="00AE44AC"/>
    <w:rsid w:val="00AE4A36"/>
    <w:rsid w:val="00AE50FF"/>
    <w:rsid w:val="00AF0A56"/>
    <w:rsid w:val="00B0383A"/>
    <w:rsid w:val="00B04397"/>
    <w:rsid w:val="00B04FC8"/>
    <w:rsid w:val="00B07E16"/>
    <w:rsid w:val="00B11EEC"/>
    <w:rsid w:val="00B13FE7"/>
    <w:rsid w:val="00B15957"/>
    <w:rsid w:val="00B15F78"/>
    <w:rsid w:val="00B16BDE"/>
    <w:rsid w:val="00B2240A"/>
    <w:rsid w:val="00B2466A"/>
    <w:rsid w:val="00B251DC"/>
    <w:rsid w:val="00B26EAC"/>
    <w:rsid w:val="00B33B4C"/>
    <w:rsid w:val="00B35C71"/>
    <w:rsid w:val="00B43CB0"/>
    <w:rsid w:val="00B47C55"/>
    <w:rsid w:val="00B52969"/>
    <w:rsid w:val="00B558C9"/>
    <w:rsid w:val="00B578E7"/>
    <w:rsid w:val="00B6079B"/>
    <w:rsid w:val="00B62EE1"/>
    <w:rsid w:val="00B67E98"/>
    <w:rsid w:val="00B83988"/>
    <w:rsid w:val="00B83A76"/>
    <w:rsid w:val="00B87863"/>
    <w:rsid w:val="00BA0DC7"/>
    <w:rsid w:val="00BA1B11"/>
    <w:rsid w:val="00BB3E18"/>
    <w:rsid w:val="00BC1B10"/>
    <w:rsid w:val="00BC3C23"/>
    <w:rsid w:val="00BC5154"/>
    <w:rsid w:val="00BC7E25"/>
    <w:rsid w:val="00BE0D43"/>
    <w:rsid w:val="00BE1D94"/>
    <w:rsid w:val="00BF11E5"/>
    <w:rsid w:val="00BF6836"/>
    <w:rsid w:val="00C03817"/>
    <w:rsid w:val="00C07450"/>
    <w:rsid w:val="00C10D4D"/>
    <w:rsid w:val="00C16873"/>
    <w:rsid w:val="00C20417"/>
    <w:rsid w:val="00C21B19"/>
    <w:rsid w:val="00C22176"/>
    <w:rsid w:val="00C2235A"/>
    <w:rsid w:val="00C377D1"/>
    <w:rsid w:val="00C40CA6"/>
    <w:rsid w:val="00C55842"/>
    <w:rsid w:val="00C57DE7"/>
    <w:rsid w:val="00C63855"/>
    <w:rsid w:val="00C64BB5"/>
    <w:rsid w:val="00C66210"/>
    <w:rsid w:val="00C675B3"/>
    <w:rsid w:val="00C8250E"/>
    <w:rsid w:val="00C9465F"/>
    <w:rsid w:val="00C975AA"/>
    <w:rsid w:val="00CA0AD0"/>
    <w:rsid w:val="00CA6618"/>
    <w:rsid w:val="00CA7CB7"/>
    <w:rsid w:val="00CB4489"/>
    <w:rsid w:val="00CC1FDB"/>
    <w:rsid w:val="00CC411A"/>
    <w:rsid w:val="00CC44D9"/>
    <w:rsid w:val="00CC55AE"/>
    <w:rsid w:val="00CC62CD"/>
    <w:rsid w:val="00CD1040"/>
    <w:rsid w:val="00CD2CAC"/>
    <w:rsid w:val="00CE311D"/>
    <w:rsid w:val="00CE787C"/>
    <w:rsid w:val="00CF1983"/>
    <w:rsid w:val="00CF6CB6"/>
    <w:rsid w:val="00D004DB"/>
    <w:rsid w:val="00D021A6"/>
    <w:rsid w:val="00D11697"/>
    <w:rsid w:val="00D14621"/>
    <w:rsid w:val="00D21362"/>
    <w:rsid w:val="00D2180E"/>
    <w:rsid w:val="00D24B36"/>
    <w:rsid w:val="00D275AE"/>
    <w:rsid w:val="00D27AA2"/>
    <w:rsid w:val="00D306CA"/>
    <w:rsid w:val="00D40738"/>
    <w:rsid w:val="00D41EC0"/>
    <w:rsid w:val="00D46394"/>
    <w:rsid w:val="00D5092B"/>
    <w:rsid w:val="00D54291"/>
    <w:rsid w:val="00D54742"/>
    <w:rsid w:val="00D57242"/>
    <w:rsid w:val="00D654BE"/>
    <w:rsid w:val="00D67541"/>
    <w:rsid w:val="00D805B1"/>
    <w:rsid w:val="00D828B5"/>
    <w:rsid w:val="00D91241"/>
    <w:rsid w:val="00D924C0"/>
    <w:rsid w:val="00D94198"/>
    <w:rsid w:val="00D9679A"/>
    <w:rsid w:val="00D96B6D"/>
    <w:rsid w:val="00DA28A0"/>
    <w:rsid w:val="00DA3A12"/>
    <w:rsid w:val="00DB16AE"/>
    <w:rsid w:val="00DB735E"/>
    <w:rsid w:val="00DC4763"/>
    <w:rsid w:val="00DD64B5"/>
    <w:rsid w:val="00DE0989"/>
    <w:rsid w:val="00DE5DF9"/>
    <w:rsid w:val="00DF5F3A"/>
    <w:rsid w:val="00E00441"/>
    <w:rsid w:val="00E0410D"/>
    <w:rsid w:val="00E051D4"/>
    <w:rsid w:val="00E072CF"/>
    <w:rsid w:val="00E122CA"/>
    <w:rsid w:val="00E135E3"/>
    <w:rsid w:val="00E139A8"/>
    <w:rsid w:val="00E22544"/>
    <w:rsid w:val="00E25A6B"/>
    <w:rsid w:val="00E25FE7"/>
    <w:rsid w:val="00E2611E"/>
    <w:rsid w:val="00E27022"/>
    <w:rsid w:val="00E4064B"/>
    <w:rsid w:val="00E41B62"/>
    <w:rsid w:val="00E44A09"/>
    <w:rsid w:val="00E45442"/>
    <w:rsid w:val="00E45D19"/>
    <w:rsid w:val="00E57CC3"/>
    <w:rsid w:val="00E62394"/>
    <w:rsid w:val="00E63108"/>
    <w:rsid w:val="00E712E6"/>
    <w:rsid w:val="00E7360A"/>
    <w:rsid w:val="00E7504B"/>
    <w:rsid w:val="00E815BA"/>
    <w:rsid w:val="00E86F5E"/>
    <w:rsid w:val="00E970A9"/>
    <w:rsid w:val="00EA022D"/>
    <w:rsid w:val="00EA0E56"/>
    <w:rsid w:val="00EA2954"/>
    <w:rsid w:val="00EA46FD"/>
    <w:rsid w:val="00EA4FE5"/>
    <w:rsid w:val="00EA66D5"/>
    <w:rsid w:val="00EC242C"/>
    <w:rsid w:val="00EC5EE9"/>
    <w:rsid w:val="00EC71EE"/>
    <w:rsid w:val="00ED72A9"/>
    <w:rsid w:val="00EE7AC4"/>
    <w:rsid w:val="00EF0439"/>
    <w:rsid w:val="00EF1BFC"/>
    <w:rsid w:val="00EF4EB5"/>
    <w:rsid w:val="00EF67C7"/>
    <w:rsid w:val="00F01D03"/>
    <w:rsid w:val="00F150D4"/>
    <w:rsid w:val="00F22964"/>
    <w:rsid w:val="00F24470"/>
    <w:rsid w:val="00F30FC9"/>
    <w:rsid w:val="00F32D08"/>
    <w:rsid w:val="00F43DBA"/>
    <w:rsid w:val="00F459F0"/>
    <w:rsid w:val="00F52480"/>
    <w:rsid w:val="00F52788"/>
    <w:rsid w:val="00F561EE"/>
    <w:rsid w:val="00F61605"/>
    <w:rsid w:val="00F637AC"/>
    <w:rsid w:val="00F660F5"/>
    <w:rsid w:val="00F66AAD"/>
    <w:rsid w:val="00F70EC0"/>
    <w:rsid w:val="00F734F4"/>
    <w:rsid w:val="00F77542"/>
    <w:rsid w:val="00F77B39"/>
    <w:rsid w:val="00F77D0B"/>
    <w:rsid w:val="00F815B9"/>
    <w:rsid w:val="00F8181F"/>
    <w:rsid w:val="00F91FA4"/>
    <w:rsid w:val="00F943FE"/>
    <w:rsid w:val="00F9641E"/>
    <w:rsid w:val="00FB1454"/>
    <w:rsid w:val="00FB3834"/>
    <w:rsid w:val="00FB40F8"/>
    <w:rsid w:val="00FC0A63"/>
    <w:rsid w:val="00FC2E31"/>
    <w:rsid w:val="00FC53DF"/>
    <w:rsid w:val="00FD45E6"/>
    <w:rsid w:val="00FE05A6"/>
    <w:rsid w:val="00FF0893"/>
    <w:rsid w:val="00FF3958"/>
    <w:rsid w:val="35FDC19E"/>
    <w:rsid w:val="3F3E4739"/>
    <w:rsid w:val="404C3F98"/>
    <w:rsid w:val="73581C84"/>
    <w:rsid w:val="7F331C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05425BA7"/>
  <w15:chartTrackingRefBased/>
  <w15:docId w15:val="{012EEDC4-DD00-49AE-A502-E948645F1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3103"/>
    <w:pPr>
      <w:spacing w:after="120"/>
    </w:pPr>
    <w:rPr>
      <w:rFonts w:ascii="Arial" w:hAnsi="Arial"/>
      <w:lang w:eastAsia="en-US"/>
    </w:rPr>
  </w:style>
  <w:style w:type="paragraph" w:styleId="Heading1">
    <w:name w:val="heading 1"/>
    <w:basedOn w:val="Normal"/>
    <w:next w:val="Normal"/>
    <w:qFormat/>
    <w:pPr>
      <w:keepNext/>
      <w:numPr>
        <w:numId w:val="12"/>
      </w:numPr>
      <w:outlineLvl w:val="0"/>
    </w:pPr>
    <w:rPr>
      <w:b/>
      <w:kern w:val="28"/>
      <w:sz w:val="28"/>
    </w:rPr>
  </w:style>
  <w:style w:type="paragraph" w:styleId="Heading2">
    <w:name w:val="heading 2"/>
    <w:basedOn w:val="Normal"/>
    <w:next w:val="Normal"/>
    <w:qFormat/>
    <w:pPr>
      <w:keepNext/>
      <w:numPr>
        <w:ilvl w:val="1"/>
        <w:numId w:val="12"/>
      </w:numPr>
      <w:outlineLvl w:val="1"/>
    </w:pPr>
    <w:rPr>
      <w:b/>
      <w:i/>
      <w:sz w:val="24"/>
    </w:rPr>
  </w:style>
  <w:style w:type="paragraph" w:styleId="Heading3">
    <w:name w:val="heading 3"/>
    <w:basedOn w:val="Normal"/>
    <w:link w:val="Heading3Char"/>
    <w:qFormat/>
    <w:pPr>
      <w:keepNext/>
      <w:numPr>
        <w:ilvl w:val="2"/>
        <w:numId w:val="12"/>
      </w:numPr>
      <w:outlineLvl w:val="2"/>
    </w:pPr>
  </w:style>
  <w:style w:type="paragraph" w:styleId="Heading4">
    <w:name w:val="heading 4"/>
    <w:basedOn w:val="Normal"/>
    <w:next w:val="Normal"/>
    <w:qFormat/>
    <w:pPr>
      <w:keepNext/>
      <w:numPr>
        <w:ilvl w:val="3"/>
        <w:numId w:val="12"/>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2"/>
      </w:numPr>
      <w:spacing w:before="240" w:after="60"/>
      <w:outlineLvl w:val="7"/>
    </w:pPr>
    <w:rPr>
      <w:i/>
    </w:rPr>
  </w:style>
  <w:style w:type="paragraph" w:styleId="Heading9">
    <w:name w:val="heading 9"/>
    <w:basedOn w:val="Normal"/>
    <w:next w:val="Normal"/>
    <w:qFormat/>
    <w:pPr>
      <w:numPr>
        <w:ilvl w:val="8"/>
        <w:numId w:val="1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Subtitle">
    <w:name w:val="Subtitle"/>
    <w:basedOn w:val="Normal"/>
    <w:qFormat/>
    <w:pPr>
      <w:spacing w:after="0"/>
    </w:pPr>
    <w:rPr>
      <w:b/>
      <w:sz w:val="22"/>
    </w:rPr>
  </w:style>
  <w:style w:type="paragraph" w:styleId="BodyText2">
    <w:name w:val="Body Text 2"/>
    <w:basedOn w:val="Normal"/>
    <w:pPr>
      <w:jc w:val="both"/>
    </w:pPr>
  </w:style>
  <w:style w:type="paragraph" w:styleId="BodyText3">
    <w:name w:val="Body Text 3"/>
    <w:basedOn w:val="Normal"/>
    <w:pPr>
      <w:jc w:val="both"/>
    </w:pPr>
    <w:rPr>
      <w:b/>
      <w:i/>
    </w:rPr>
  </w:style>
  <w:style w:type="paragraph" w:styleId="BodyTextIndent">
    <w:name w:val="Body Text Indent"/>
    <w:basedOn w:val="Normal"/>
    <w:pPr>
      <w:ind w:firstLine="426"/>
      <w:jc w:val="both"/>
    </w:pPr>
    <w:rPr>
      <w:color w:val="000000"/>
    </w:rPr>
  </w:style>
  <w:style w:type="paragraph" w:customStyle="1" w:styleId="NumberedPoint">
    <w:name w:val="Numbered Point"/>
    <w:basedOn w:val="Normal"/>
    <w:pPr>
      <w:numPr>
        <w:numId w:val="2"/>
      </w:numPr>
    </w:pPr>
  </w:style>
  <w:style w:type="paragraph" w:customStyle="1" w:styleId="BulletList">
    <w:name w:val="Bullet List"/>
    <w:basedOn w:val="Normal"/>
    <w:pPr>
      <w:numPr>
        <w:numId w:val="6"/>
      </w:numPr>
    </w:pPr>
  </w:style>
  <w:style w:type="paragraph" w:customStyle="1" w:styleId="Issue">
    <w:name w:val="Issue"/>
    <w:basedOn w:val="Header"/>
    <w:pPr>
      <w:numPr>
        <w:numId w:val="3"/>
      </w:numPr>
      <w:tabs>
        <w:tab w:val="clear" w:pos="4153"/>
        <w:tab w:val="clear" w:pos="8306"/>
      </w:tabs>
      <w:spacing w:after="0"/>
    </w:pPr>
  </w:style>
  <w:style w:type="paragraph" w:customStyle="1" w:styleId="Assumption">
    <w:name w:val="Assumption"/>
    <w:basedOn w:val="Header"/>
    <w:pPr>
      <w:numPr>
        <w:numId w:val="4"/>
      </w:numPr>
      <w:tabs>
        <w:tab w:val="clear" w:pos="4153"/>
        <w:tab w:val="clear" w:pos="8306"/>
      </w:tabs>
      <w:spacing w:after="0"/>
    </w:pPr>
  </w:style>
  <w:style w:type="paragraph" w:customStyle="1" w:styleId="Action">
    <w:name w:val="Action"/>
    <w:basedOn w:val="Header"/>
    <w:pPr>
      <w:numPr>
        <w:numId w:val="5"/>
      </w:numPr>
      <w:tabs>
        <w:tab w:val="clear" w:pos="4153"/>
        <w:tab w:val="clear" w:pos="8306"/>
      </w:tabs>
      <w:spacing w:after="0"/>
    </w:pPr>
  </w:style>
  <w:style w:type="paragraph" w:customStyle="1" w:styleId="Normalnumbered">
    <w:name w:val="Normal numbered"/>
    <w:basedOn w:val="Normal"/>
    <w:pPr>
      <w:keepLines/>
      <w:numPr>
        <w:numId w:val="7"/>
      </w:numPr>
      <w:tabs>
        <w:tab w:val="left" w:pos="-1440"/>
      </w:tabs>
      <w:spacing w:before="120" w:after="0"/>
      <w:jc w:val="both"/>
    </w:pPr>
    <w:rPr>
      <w:sz w:val="22"/>
    </w:rPr>
  </w:style>
  <w:style w:type="paragraph" w:styleId="FootnoteText">
    <w:name w:val="footnote text"/>
    <w:basedOn w:val="Normal"/>
    <w:semiHidden/>
  </w:style>
  <w:style w:type="character" w:styleId="FootnoteReference">
    <w:name w:val="footnote reference"/>
    <w:semiHidden/>
    <w:rPr>
      <w:vertAlign w:val="superscript"/>
    </w:rPr>
  </w:style>
  <w:style w:type="character" w:styleId="PageNumber">
    <w:name w:val="page number"/>
    <w:basedOn w:val="DefaultParagraphFont"/>
  </w:style>
  <w:style w:type="character" w:styleId="Hyperlink">
    <w:name w:val="Hyperlink"/>
    <w:rPr>
      <w:color w:val="0000FF"/>
      <w:u w:val="single"/>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BalloonText">
    <w:name w:val="Balloon Text"/>
    <w:basedOn w:val="Normal"/>
    <w:semiHidden/>
    <w:rPr>
      <w:rFonts w:ascii="Tahoma" w:hAnsi="Tahoma" w:cs="Tahoma"/>
      <w:sz w:val="16"/>
      <w:szCs w:val="16"/>
    </w:rPr>
  </w:style>
  <w:style w:type="paragraph" w:customStyle="1" w:styleId="SalientIssuesNumbered">
    <w:name w:val="Salient Issues Numbered"/>
    <w:basedOn w:val="Normal"/>
    <w:pPr>
      <w:widowControl w:val="0"/>
      <w:numPr>
        <w:numId w:val="11"/>
      </w:numPr>
      <w:spacing w:after="200"/>
    </w:pPr>
    <w:rPr>
      <w:snapToGrid w:val="0"/>
    </w:rPr>
  </w:style>
  <w:style w:type="paragraph" w:customStyle="1" w:styleId="Head2">
    <w:name w:val="Head 2"/>
    <w:basedOn w:val="Normal"/>
    <w:pPr>
      <w:keepNext/>
      <w:keepLines/>
      <w:spacing w:after="0"/>
      <w:jc w:val="both"/>
    </w:pPr>
    <w:rPr>
      <w:b/>
      <w:sz w:val="22"/>
    </w:rPr>
  </w:style>
  <w:style w:type="table" w:styleId="TableGrid">
    <w:name w:val="Table Grid"/>
    <w:basedOn w:val="TableNormal"/>
    <w:rsid w:val="002D4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2D4365"/>
    <w:pPr>
      <w:numPr>
        <w:numId w:val="20"/>
      </w:numPr>
      <w:spacing w:after="0"/>
    </w:pPr>
    <w:rPr>
      <w:rFonts w:ascii="Times New Roman" w:hAnsi="Times New Roman"/>
      <w:sz w:val="24"/>
      <w:szCs w:val="24"/>
      <w:lang w:eastAsia="en-GB"/>
    </w:rPr>
  </w:style>
  <w:style w:type="paragraph" w:styleId="CommentSubject">
    <w:name w:val="annotation subject"/>
    <w:basedOn w:val="CommentText"/>
    <w:next w:val="CommentText"/>
    <w:link w:val="CommentSubjectChar"/>
    <w:rsid w:val="00852143"/>
    <w:rPr>
      <w:b/>
      <w:bCs/>
    </w:rPr>
  </w:style>
  <w:style w:type="character" w:customStyle="1" w:styleId="CommentTextChar">
    <w:name w:val="Comment Text Char"/>
    <w:link w:val="CommentText"/>
    <w:semiHidden/>
    <w:rsid w:val="00852143"/>
    <w:rPr>
      <w:rFonts w:ascii="Arial" w:hAnsi="Arial"/>
      <w:lang w:eastAsia="en-US"/>
    </w:rPr>
  </w:style>
  <w:style w:type="character" w:customStyle="1" w:styleId="CommentSubjectChar">
    <w:name w:val="Comment Subject Char"/>
    <w:link w:val="CommentSubject"/>
    <w:rsid w:val="00852143"/>
    <w:rPr>
      <w:rFonts w:ascii="Arial" w:hAnsi="Arial"/>
      <w:b/>
      <w:bCs/>
      <w:lang w:eastAsia="en-US"/>
    </w:rPr>
  </w:style>
  <w:style w:type="character" w:styleId="UnresolvedMention">
    <w:name w:val="Unresolved Mention"/>
    <w:uiPriority w:val="99"/>
    <w:semiHidden/>
    <w:unhideWhenUsed/>
    <w:rsid w:val="00F943FE"/>
    <w:rPr>
      <w:color w:val="605E5C"/>
      <w:shd w:val="clear" w:color="auto" w:fill="E1DFDD"/>
    </w:rPr>
  </w:style>
  <w:style w:type="paragraph" w:styleId="Revision">
    <w:name w:val="Revision"/>
    <w:hidden/>
    <w:uiPriority w:val="99"/>
    <w:semiHidden/>
    <w:rsid w:val="00DB16AE"/>
    <w:rPr>
      <w:rFonts w:ascii="Arial" w:hAnsi="Arial"/>
      <w:lang w:eastAsia="en-US"/>
    </w:rPr>
  </w:style>
  <w:style w:type="character" w:styleId="Mention">
    <w:name w:val="Mention"/>
    <w:uiPriority w:val="99"/>
    <w:unhideWhenUsed/>
    <w:rsid w:val="00AC3C14"/>
    <w:rPr>
      <w:color w:val="2B579A"/>
      <w:shd w:val="clear" w:color="auto" w:fill="E1DFDD"/>
    </w:rPr>
  </w:style>
  <w:style w:type="character" w:customStyle="1" w:styleId="normaltextrun">
    <w:name w:val="normaltextrun"/>
    <w:rsid w:val="00990976"/>
  </w:style>
  <w:style w:type="character" w:customStyle="1" w:styleId="Heading3Char">
    <w:name w:val="Heading 3 Char"/>
    <w:basedOn w:val="DefaultParagraphFont"/>
    <w:link w:val="Heading3"/>
    <w:rsid w:val="003B620D"/>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0215927">
      <w:bodyDiv w:val="1"/>
      <w:marLeft w:val="0"/>
      <w:marRight w:val="0"/>
      <w:marTop w:val="0"/>
      <w:marBottom w:val="0"/>
      <w:divBdr>
        <w:top w:val="none" w:sz="0" w:space="0" w:color="auto"/>
        <w:left w:val="none" w:sz="0" w:space="0" w:color="auto"/>
        <w:bottom w:val="none" w:sz="0" w:space="0" w:color="auto"/>
        <w:right w:val="none" w:sz="0" w:space="0" w:color="auto"/>
      </w:divBdr>
    </w:div>
    <w:div w:id="1443115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oleObject" Target="embeddings/Microsoft_Visio_2003-2010_Drawing.vsd"/><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wmf"/><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oleObject" Target="embeddings/Microsoft_Visio_2003-2010_Drawing1.vsd"/><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3" ma:contentTypeDescription="Create a new document." ma:contentTypeScope="" ma:versionID="9a2c1ba66b4e524950c75725ecafbc54">
  <xsd:schema xmlns:xsd="http://www.w3.org/2001/XMLSchema" xmlns:xs="http://www.w3.org/2001/XMLSchema" xmlns:p="http://schemas.microsoft.com/office/2006/metadata/properties" xmlns:ns2="3f6024f2-ec53-42bf-9fc5-b1e570b27390" xmlns:ns3="97b6fe81-1556-4112-94ca-31043ca39b71" xmlns:ns4="303642a2-a73e-4b0e-aad1-46256d6943d4" targetNamespace="http://schemas.microsoft.com/office/2006/metadata/properties" ma:root="true" ma:fieldsID="14f62c1900b4bda05c854e32e1baccfd" ns2:_="" ns3:_="" ns4:_="">
    <xsd:import namespace="3f6024f2-ec53-42bf-9fc5-b1e570b27390"/>
    <xsd:import namespace="97b6fe81-1556-4112-94ca-31043ca39b71"/>
    <xsd:import namespace="303642a2-a73e-4b0e-aad1-46256d694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642a2-a73e-4b0e-aad1-46256d6943d4" elementFormDefault="qualified">
    <xsd:import namespace="http://schemas.microsoft.com/office/2006/documentManagement/types"/>
    <xsd:import namespace="http://schemas.microsoft.com/office/infopath/2007/PartnerControls"/>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05950-B4EF-4AF0-9539-2365320E554A}">
  <ds:schemaRefs>
    <ds:schemaRef ds:uri="http://schemas.microsoft.com/office/2006/metadata/longProperties"/>
  </ds:schemaRefs>
</ds:datastoreItem>
</file>

<file path=customXml/itemProps2.xml><?xml version="1.0" encoding="utf-8"?>
<ds:datastoreItem xmlns:ds="http://schemas.openxmlformats.org/officeDocument/2006/customXml" ds:itemID="{D43DA96F-36DE-4998-AB02-B24D1F60D84B}">
  <ds:schemaRefs>
    <ds:schemaRef ds:uri="3f6024f2-ec53-42bf-9fc5-b1e570b27390"/>
    <ds:schemaRef ds:uri="http://purl.org/dc/terms/"/>
    <ds:schemaRef ds:uri="97b6fe81-1556-4112-94ca-31043ca39b71"/>
    <ds:schemaRef ds:uri="http://schemas.microsoft.com/office/2006/documentManagement/types"/>
    <ds:schemaRef ds:uri="303642a2-a73e-4b0e-aad1-46256d6943d4"/>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2075B0C2-7E59-498B-910F-810A3A3C8819}">
  <ds:schemaRefs>
    <ds:schemaRef ds:uri="http://schemas.microsoft.com/sharepoint/v3/contenttype/forms"/>
  </ds:schemaRefs>
</ds:datastoreItem>
</file>

<file path=customXml/itemProps4.xml><?xml version="1.0" encoding="utf-8"?>
<ds:datastoreItem xmlns:ds="http://schemas.openxmlformats.org/officeDocument/2006/customXml" ds:itemID="{8A207374-E686-4930-8993-135A2F0FDA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303642a2-a73e-4b0e-aad1-46256d694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78BF45C-DAA7-4BF0-982F-5B8E4E03B930}">
  <ds:schemaRefs>
    <ds:schemaRef ds:uri="http://schemas.openxmlformats.org/officeDocument/2006/bibliography"/>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1</TotalTime>
  <Pages>14</Pages>
  <Words>3193</Words>
  <Characters>16604</Characters>
  <Application>Microsoft Office Word</Application>
  <DocSecurity>8</DocSecurity>
  <Lines>922</Lines>
  <Paragraphs>359</Paragraphs>
  <ScaleCrop>false</ScaleCrop>
  <Company/>
  <LinksUpToDate>false</LinksUpToDate>
  <CharactersWithSpaces>19438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14-1</dc:title>
  <dc:subject/>
  <dc:creator>Rice, Emily</dc:creator>
  <cp:keywords/>
  <cp:lastModifiedBy>Kat Higby</cp:lastModifiedBy>
  <cp:revision>19</cp:revision>
  <cp:lastPrinted>2025-11-24T14:55:00Z</cp:lastPrinted>
  <dcterms:created xsi:type="dcterms:W3CDTF">2025-09-11T09:00:00Z</dcterms:created>
  <dcterms:modified xsi:type="dcterms:W3CDTF">2026-01-20T11:01:00Z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0x01010073D37DB2E824E841AA9D7C8250A8DF90</vt:lpwstr>
  </property>
  <property fmtid="{D5CDD505-2E9C-101B-9397-08002B2CF9AE}" pid="4" name="ClassificationWatermarkShapeIds">
    <vt:lpwstr>33d3ec41,3dcf3887,433f7a0b,9ec1113,219654a5,7ff95458</vt:lpwstr>
  </property>
  <property fmtid="{D5CDD505-2E9C-101B-9397-08002B2CF9AE}" pid="5" name="ClassificationWatermarkFontProps">
    <vt:lpwstr>#dcdcdc,1,Calibri</vt:lpwstr>
  </property>
  <property fmtid="{D5CDD505-2E9C-101B-9397-08002B2CF9AE}" pid="6" name="ClassificationWatermarkText">
    <vt:lpwstr>Confidential</vt:lpwstr>
  </property>
  <property fmtid="{D5CDD505-2E9C-101B-9397-08002B2CF9AE}" pid="7" name="MSIP_Label_9a1593e3-eb40-4b63-9198-a6ec3e998e52_Enabled">
    <vt:lpwstr>true</vt:lpwstr>
  </property>
  <property fmtid="{D5CDD505-2E9C-101B-9397-08002B2CF9AE}" pid="8" name="MSIP_Label_9a1593e3-eb40-4b63-9198-a6ec3e998e52_SetDate">
    <vt:lpwstr>2025-01-13T12:24:52Z</vt:lpwstr>
  </property>
  <property fmtid="{D5CDD505-2E9C-101B-9397-08002B2CF9AE}" pid="9" name="MSIP_Label_9a1593e3-eb40-4b63-9198-a6ec3e998e52_Method">
    <vt:lpwstr>Privileged</vt:lpwstr>
  </property>
  <property fmtid="{D5CDD505-2E9C-101B-9397-08002B2CF9AE}" pid="10" name="MSIP_Label_9a1593e3-eb40-4b63-9198-a6ec3e998e52_Name">
    <vt:lpwstr>9a1593e3-eb40-4b63-9198-a6ec3e998e52</vt:lpwstr>
  </property>
  <property fmtid="{D5CDD505-2E9C-101B-9397-08002B2CF9AE}" pid="11" name="MSIP_Label_9a1593e3-eb40-4b63-9198-a6ec3e998e52_SiteId">
    <vt:lpwstr>953b0f83-1ce6-45c3-82c9-1d847e372339</vt:lpwstr>
  </property>
  <property fmtid="{D5CDD505-2E9C-101B-9397-08002B2CF9AE}" pid="12" name="MSIP_Label_9a1593e3-eb40-4b63-9198-a6ec3e998e52_ActionId">
    <vt:lpwstr>b94eaa68-3ab0-4dd0-a08d-dff9b46fd595</vt:lpwstr>
  </property>
  <property fmtid="{D5CDD505-2E9C-101B-9397-08002B2CF9AE}" pid="13" name="MSIP_Label_9a1593e3-eb40-4b63-9198-a6ec3e998e52_ContentBits">
    <vt:lpwstr>4</vt:lpwstr>
  </property>
  <property fmtid="{D5CDD505-2E9C-101B-9397-08002B2CF9AE}" pid="14" name="Order">
    <vt:r8>2865400</vt:r8>
  </property>
  <property fmtid="{D5CDD505-2E9C-101B-9397-08002B2CF9AE}" pid="15" name="docLang">
    <vt:lpwstr>en</vt:lpwstr>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